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17" w:rsidRDefault="001E2417" w:rsidP="00F948F9">
      <w:pPr>
        <w:spacing w:after="0" w:line="240" w:lineRule="auto"/>
        <w:ind w:left="5664"/>
        <w:jc w:val="right"/>
        <w:outlineLvl w:val="1"/>
        <w:rPr>
          <w:rFonts w:ascii="Times New Roman" w:hAnsi="Times New Roman"/>
          <w:b/>
          <w:noProof/>
        </w:rPr>
      </w:pPr>
      <w:r w:rsidRPr="001E2417">
        <w:rPr>
          <w:rFonts w:ascii="Times New Roman" w:hAnsi="Times New Roman"/>
          <w:b/>
          <w:noProof/>
        </w:rPr>
        <w:t xml:space="preserve"> Приложение </w:t>
      </w:r>
    </w:p>
    <w:p w:rsidR="001E2417" w:rsidRPr="001E2417" w:rsidRDefault="001E2417" w:rsidP="00F948F9">
      <w:pPr>
        <w:spacing w:after="0" w:line="240" w:lineRule="auto"/>
        <w:ind w:left="5664"/>
        <w:jc w:val="right"/>
        <w:outlineLvl w:val="1"/>
        <w:rPr>
          <w:rFonts w:ascii="Times New Roman" w:hAnsi="Times New Roman"/>
          <w:noProof/>
        </w:rPr>
      </w:pPr>
      <w:r w:rsidRPr="001E2417">
        <w:rPr>
          <w:rFonts w:ascii="Times New Roman" w:hAnsi="Times New Roman"/>
          <w:noProof/>
        </w:rPr>
        <w:t>к постановлению</w:t>
      </w:r>
    </w:p>
    <w:p w:rsidR="001E2417" w:rsidRPr="001E2417" w:rsidRDefault="001E2417" w:rsidP="00F948F9">
      <w:pPr>
        <w:spacing w:after="0" w:line="240" w:lineRule="auto"/>
        <w:ind w:left="5664"/>
        <w:jc w:val="right"/>
        <w:outlineLvl w:val="1"/>
        <w:rPr>
          <w:rFonts w:ascii="Times New Roman" w:hAnsi="Times New Roman"/>
          <w:noProof/>
        </w:rPr>
      </w:pPr>
      <w:r w:rsidRPr="001E2417">
        <w:rPr>
          <w:rFonts w:ascii="Times New Roman" w:hAnsi="Times New Roman"/>
          <w:noProof/>
        </w:rPr>
        <w:t xml:space="preserve">администрации Пушкинского муниципального района </w:t>
      </w:r>
    </w:p>
    <w:p w:rsidR="001E2417" w:rsidRPr="001E2417" w:rsidRDefault="001E2417" w:rsidP="00F948F9">
      <w:pPr>
        <w:spacing w:after="0" w:line="240" w:lineRule="auto"/>
        <w:ind w:left="5664"/>
        <w:jc w:val="right"/>
        <w:outlineLvl w:val="1"/>
        <w:rPr>
          <w:rFonts w:ascii="Times New Roman" w:hAnsi="Times New Roman"/>
          <w:noProof/>
        </w:rPr>
      </w:pPr>
      <w:r w:rsidRPr="001E2417">
        <w:rPr>
          <w:rFonts w:ascii="Times New Roman" w:hAnsi="Times New Roman"/>
          <w:noProof/>
        </w:rPr>
        <w:t>Московской области</w:t>
      </w:r>
    </w:p>
    <w:p w:rsidR="001E2417" w:rsidRPr="001E2417" w:rsidRDefault="001E2417" w:rsidP="00C36940">
      <w:pPr>
        <w:spacing w:after="0" w:line="240" w:lineRule="auto"/>
        <w:ind w:left="5664"/>
        <w:jc w:val="center"/>
        <w:outlineLvl w:val="1"/>
        <w:rPr>
          <w:rFonts w:ascii="Times New Roman" w:hAnsi="Times New Roman"/>
          <w:noProof/>
        </w:rPr>
      </w:pPr>
      <w:r w:rsidRPr="001E2417">
        <w:rPr>
          <w:rFonts w:ascii="Times New Roman" w:hAnsi="Times New Roman"/>
          <w:noProof/>
        </w:rPr>
        <w:t>от  «_</w:t>
      </w:r>
      <w:r w:rsidR="00C36940">
        <w:rPr>
          <w:rFonts w:ascii="Times New Roman" w:hAnsi="Times New Roman"/>
          <w:noProof/>
        </w:rPr>
        <w:t>23</w:t>
      </w:r>
      <w:r w:rsidRPr="001E2417">
        <w:rPr>
          <w:rFonts w:ascii="Times New Roman" w:hAnsi="Times New Roman"/>
          <w:noProof/>
        </w:rPr>
        <w:t>__»_</w:t>
      </w:r>
      <w:r w:rsidR="00C36940">
        <w:rPr>
          <w:rFonts w:ascii="Times New Roman" w:hAnsi="Times New Roman"/>
          <w:noProof/>
        </w:rPr>
        <w:t>04</w:t>
      </w:r>
      <w:r w:rsidRPr="001E2417">
        <w:rPr>
          <w:rFonts w:ascii="Times New Roman" w:hAnsi="Times New Roman"/>
          <w:noProof/>
        </w:rPr>
        <w:t>_ 2015г.</w:t>
      </w:r>
      <w:r w:rsidR="00C36940">
        <w:rPr>
          <w:rFonts w:ascii="Times New Roman" w:hAnsi="Times New Roman"/>
          <w:noProof/>
        </w:rPr>
        <w:t xml:space="preserve"> № 843</w:t>
      </w:r>
    </w:p>
    <w:p w:rsidR="00337783" w:rsidRPr="00F250FB" w:rsidRDefault="001E2417" w:rsidP="00F948F9">
      <w:pPr>
        <w:spacing w:after="0" w:line="240" w:lineRule="auto"/>
        <w:ind w:left="5664"/>
        <w:jc w:val="right"/>
        <w:outlineLvl w:val="1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:rsidR="000C42B8" w:rsidRPr="00F250FB" w:rsidRDefault="000C42B8" w:rsidP="00B877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93D" w:rsidRPr="00F250FB" w:rsidRDefault="00CC6428" w:rsidP="00B8776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ВРЕМЕННЫЙ ПОРЯДОК</w:t>
      </w:r>
    </w:p>
    <w:p w:rsidR="0021151F" w:rsidRPr="0021151F" w:rsidRDefault="009A393D" w:rsidP="0021151F">
      <w:pPr>
        <w:pStyle w:val="Default"/>
        <w:jc w:val="center"/>
        <w:rPr>
          <w:b/>
          <w:sz w:val="28"/>
          <w:szCs w:val="28"/>
        </w:rPr>
      </w:pPr>
      <w:r w:rsidRPr="00F250FB">
        <w:rPr>
          <w:b/>
          <w:sz w:val="28"/>
          <w:szCs w:val="28"/>
        </w:rPr>
        <w:t xml:space="preserve">ПРЕДОСТАВЛЕНИЯ </w:t>
      </w:r>
      <w:r w:rsidR="00DB7532">
        <w:rPr>
          <w:b/>
          <w:sz w:val="28"/>
          <w:szCs w:val="28"/>
        </w:rPr>
        <w:t>ГОСУДАРСТВЕННОЙ</w:t>
      </w:r>
      <w:r w:rsidR="00B87763">
        <w:rPr>
          <w:b/>
          <w:sz w:val="28"/>
          <w:szCs w:val="28"/>
        </w:rPr>
        <w:t xml:space="preserve"> УСЛУГИ </w:t>
      </w:r>
      <w:r w:rsidR="005F0CEC">
        <w:rPr>
          <w:b/>
          <w:sz w:val="28"/>
          <w:szCs w:val="28"/>
        </w:rPr>
        <w:t xml:space="preserve">ПО </w:t>
      </w:r>
      <w:r w:rsidR="0021151F" w:rsidRPr="0021151F">
        <w:rPr>
          <w:b/>
          <w:sz w:val="28"/>
          <w:szCs w:val="28"/>
        </w:rPr>
        <w:t>ПРИСВОЕНИ</w:t>
      </w:r>
      <w:r w:rsidR="0021151F">
        <w:rPr>
          <w:b/>
          <w:sz w:val="28"/>
          <w:szCs w:val="28"/>
        </w:rPr>
        <w:t>Ю</w:t>
      </w:r>
      <w:r w:rsidR="0021151F" w:rsidRPr="0021151F">
        <w:rPr>
          <w:b/>
          <w:sz w:val="28"/>
          <w:szCs w:val="28"/>
        </w:rPr>
        <w:t xml:space="preserve"> ОБЪЕКТУ АДРЕСАЦИИ АДРЕСА, ИЗМЕНЕНИЯ И</w:t>
      </w:r>
    </w:p>
    <w:p w:rsidR="009A393D" w:rsidRPr="00F250FB" w:rsidRDefault="0021151F" w:rsidP="0021151F">
      <w:pPr>
        <w:pStyle w:val="Default"/>
        <w:jc w:val="center"/>
        <w:rPr>
          <w:sz w:val="28"/>
          <w:szCs w:val="28"/>
        </w:rPr>
      </w:pPr>
      <w:r w:rsidRPr="0021151F">
        <w:rPr>
          <w:b/>
          <w:sz w:val="28"/>
          <w:szCs w:val="28"/>
        </w:rPr>
        <w:t>АННУЛИРОВАНИЯ ТАКОГО АДРЕСА</w:t>
      </w:r>
      <w:r w:rsidRPr="0021151F">
        <w:rPr>
          <w:b/>
          <w:sz w:val="28"/>
          <w:szCs w:val="28"/>
        </w:rPr>
        <w:cr/>
      </w:r>
    </w:p>
    <w:p w:rsidR="000E6C84" w:rsidRPr="00F250FB" w:rsidRDefault="001F5ECD" w:rsidP="000E6C8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50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F80AAD" w:rsidRPr="00F250F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E6C84" w:rsidRPr="00F250FB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F80AAD" w:rsidRPr="00F250FB" w:rsidRDefault="00F80AAD" w:rsidP="000E6C8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A717E" w:rsidRPr="00F250FB" w:rsidRDefault="00F80AAD" w:rsidP="00BA717E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Предмет регулирования</w:t>
      </w:r>
      <w:r w:rsidR="00BA717E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C6428">
        <w:rPr>
          <w:rFonts w:ascii="Times New Roman" w:hAnsi="Times New Roman" w:cs="Times New Roman"/>
          <w:sz w:val="28"/>
          <w:szCs w:val="28"/>
        </w:rPr>
        <w:t>временного порядка</w:t>
      </w:r>
      <w:r w:rsidR="00BA717E" w:rsidRPr="00F250F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DB7532">
        <w:rPr>
          <w:rFonts w:ascii="Times New Roman" w:hAnsi="Times New Roman" w:cs="Times New Roman"/>
          <w:sz w:val="28"/>
          <w:szCs w:val="28"/>
        </w:rPr>
        <w:t>государственной</w:t>
      </w:r>
      <w:r w:rsidR="00B87763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763" w:rsidRPr="00BE7E5F" w:rsidRDefault="00C625AF" w:rsidP="0021151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0E6C84" w:rsidRPr="00F250F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C6428">
        <w:rPr>
          <w:rFonts w:ascii="Times New Roman" w:hAnsi="Times New Roman" w:cs="Times New Roman"/>
          <w:sz w:val="28"/>
          <w:szCs w:val="28"/>
        </w:rPr>
        <w:t>временный порядок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87763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F0CEC">
        <w:rPr>
          <w:rFonts w:ascii="Times New Roman" w:hAnsi="Times New Roman" w:cs="Times New Roman"/>
          <w:sz w:val="28"/>
          <w:szCs w:val="28"/>
        </w:rPr>
        <w:t xml:space="preserve">по </w:t>
      </w:r>
      <w:r w:rsidR="0021151F" w:rsidRPr="0021151F">
        <w:rPr>
          <w:rFonts w:ascii="Times New Roman" w:hAnsi="Times New Roman" w:cs="Times New Roman"/>
          <w:sz w:val="28"/>
          <w:szCs w:val="28"/>
        </w:rPr>
        <w:t>присвоени</w:t>
      </w:r>
      <w:r w:rsidR="0021151F">
        <w:rPr>
          <w:rFonts w:ascii="Times New Roman" w:hAnsi="Times New Roman" w:cs="Times New Roman"/>
          <w:sz w:val="28"/>
          <w:szCs w:val="28"/>
        </w:rPr>
        <w:t>ю</w:t>
      </w:r>
      <w:r w:rsidR="0021151F" w:rsidRPr="0021151F">
        <w:rPr>
          <w:rFonts w:ascii="Times New Roman" w:hAnsi="Times New Roman" w:cs="Times New Roman"/>
          <w:sz w:val="28"/>
          <w:szCs w:val="28"/>
        </w:rPr>
        <w:t xml:space="preserve"> объекту адресации адреса, изменения и</w:t>
      </w:r>
      <w:r w:rsidR="00DB7532">
        <w:rPr>
          <w:rFonts w:ascii="Times New Roman" w:hAnsi="Times New Roman" w:cs="Times New Roman"/>
          <w:sz w:val="28"/>
          <w:szCs w:val="28"/>
        </w:rPr>
        <w:t xml:space="preserve"> </w:t>
      </w:r>
      <w:r w:rsidR="0021151F">
        <w:rPr>
          <w:rFonts w:ascii="Times New Roman" w:hAnsi="Times New Roman" w:cs="Times New Roman"/>
          <w:sz w:val="28"/>
          <w:szCs w:val="28"/>
        </w:rPr>
        <w:t>аннулирования такого адреса (</w:t>
      </w:r>
      <w:r w:rsidR="00D25766" w:rsidRPr="00F250FB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CC6428">
        <w:rPr>
          <w:rFonts w:ascii="Times New Roman" w:hAnsi="Times New Roman" w:cs="Times New Roman"/>
          <w:sz w:val="28"/>
          <w:szCs w:val="28"/>
        </w:rPr>
        <w:t>Временный порядок</w:t>
      </w:r>
      <w:r w:rsidR="00D25766" w:rsidRPr="00F250FB">
        <w:rPr>
          <w:rFonts w:ascii="Times New Roman" w:hAnsi="Times New Roman" w:cs="Times New Roman"/>
          <w:sz w:val="28"/>
          <w:szCs w:val="28"/>
        </w:rPr>
        <w:t>)</w:t>
      </w:r>
      <w:r w:rsidR="00E337E4">
        <w:rPr>
          <w:rFonts w:ascii="Times New Roman" w:hAnsi="Times New Roman" w:cs="Times New Roman"/>
          <w:sz w:val="28"/>
          <w:szCs w:val="28"/>
        </w:rPr>
        <w:t xml:space="preserve">, </w:t>
      </w:r>
      <w:r w:rsidR="000E6C84" w:rsidRPr="00F250FB">
        <w:rPr>
          <w:rFonts w:ascii="Times New Roman" w:hAnsi="Times New Roman" w:cs="Times New Roman"/>
          <w:sz w:val="28"/>
          <w:szCs w:val="28"/>
        </w:rPr>
        <w:t>устанавливает</w:t>
      </w:r>
      <w:r w:rsidR="00F4339B" w:rsidRPr="00F250FB">
        <w:rPr>
          <w:rFonts w:ascii="Times New Roman" w:hAnsi="Times New Roman" w:cs="Times New Roman"/>
          <w:sz w:val="28"/>
          <w:szCs w:val="28"/>
        </w:rPr>
        <w:t xml:space="preserve"> состав, последовательность</w:t>
      </w:r>
      <w:r w:rsidR="001D2031" w:rsidRPr="00F250FB">
        <w:rPr>
          <w:rFonts w:ascii="Times New Roman" w:hAnsi="Times New Roman" w:cs="Times New Roman"/>
          <w:sz w:val="28"/>
          <w:szCs w:val="28"/>
        </w:rPr>
        <w:t>,</w:t>
      </w:r>
      <w:r w:rsidR="00F4339B" w:rsidRPr="00F250FB">
        <w:rPr>
          <w:rFonts w:ascii="Times New Roman" w:hAnsi="Times New Roman" w:cs="Times New Roman"/>
          <w:sz w:val="28"/>
          <w:szCs w:val="28"/>
        </w:rPr>
        <w:t xml:space="preserve"> сроки</w:t>
      </w:r>
      <w:r w:rsidR="001D2031" w:rsidRPr="00F250FB">
        <w:rPr>
          <w:rFonts w:ascii="Times New Roman" w:hAnsi="Times New Roman" w:cs="Times New Roman"/>
          <w:sz w:val="28"/>
          <w:szCs w:val="28"/>
        </w:rPr>
        <w:t xml:space="preserve"> и особенности</w:t>
      </w:r>
      <w:r w:rsidR="00F4339B" w:rsidRPr="00F250FB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(действий) по предоставлению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87763">
        <w:rPr>
          <w:rFonts w:ascii="Times New Roman" w:hAnsi="Times New Roman" w:cs="Times New Roman"/>
          <w:sz w:val="28"/>
          <w:szCs w:val="28"/>
        </w:rPr>
        <w:t>ной</w:t>
      </w:r>
      <w:r w:rsidR="00F4339B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2576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5F0CEC">
        <w:rPr>
          <w:rFonts w:ascii="Times New Roman" w:hAnsi="Times New Roman" w:cs="Times New Roman"/>
          <w:sz w:val="28"/>
          <w:szCs w:val="28"/>
        </w:rPr>
        <w:t xml:space="preserve">по </w:t>
      </w:r>
      <w:r w:rsidR="0021151F" w:rsidRPr="0021151F">
        <w:rPr>
          <w:rFonts w:ascii="Times New Roman" w:hAnsi="Times New Roman" w:cs="Times New Roman"/>
          <w:sz w:val="28"/>
          <w:szCs w:val="28"/>
        </w:rPr>
        <w:t>присвоени</w:t>
      </w:r>
      <w:r w:rsidR="0021151F">
        <w:rPr>
          <w:rFonts w:ascii="Times New Roman" w:hAnsi="Times New Roman" w:cs="Times New Roman"/>
          <w:sz w:val="28"/>
          <w:szCs w:val="28"/>
        </w:rPr>
        <w:t>ю</w:t>
      </w:r>
      <w:r w:rsidR="0021151F" w:rsidRPr="0021151F">
        <w:rPr>
          <w:rFonts w:ascii="Times New Roman" w:hAnsi="Times New Roman" w:cs="Times New Roman"/>
          <w:sz w:val="28"/>
          <w:szCs w:val="28"/>
        </w:rPr>
        <w:t xml:space="preserve"> объекту адресации адреса, изменения и</w:t>
      </w:r>
      <w:r w:rsidR="0021151F">
        <w:rPr>
          <w:rFonts w:ascii="Times New Roman" w:hAnsi="Times New Roman" w:cs="Times New Roman"/>
          <w:sz w:val="28"/>
          <w:szCs w:val="28"/>
        </w:rPr>
        <w:t xml:space="preserve"> аннулирования такого адреса </w:t>
      </w:r>
      <w:r w:rsidR="00D25766" w:rsidRPr="00F250F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87763">
        <w:rPr>
          <w:rFonts w:ascii="Times New Roman" w:hAnsi="Times New Roman" w:cs="Times New Roman"/>
          <w:sz w:val="28"/>
          <w:szCs w:val="28"/>
        </w:rPr>
        <w:t>ная</w:t>
      </w:r>
      <w:r w:rsidR="00D25766" w:rsidRPr="00F250FB">
        <w:rPr>
          <w:rFonts w:ascii="Times New Roman" w:hAnsi="Times New Roman" w:cs="Times New Roman"/>
          <w:sz w:val="28"/>
          <w:szCs w:val="28"/>
        </w:rPr>
        <w:t xml:space="preserve"> услуга)</w:t>
      </w:r>
      <w:r w:rsidR="000F49BF" w:rsidRPr="00F250FB">
        <w:rPr>
          <w:rFonts w:ascii="Times New Roman" w:hAnsi="Times New Roman" w:cs="Times New Roman"/>
          <w:sz w:val="28"/>
          <w:szCs w:val="28"/>
        </w:rPr>
        <w:t>,</w:t>
      </w:r>
      <w:r w:rsidR="001D2031" w:rsidRPr="00F250FB">
        <w:rPr>
          <w:rFonts w:ascii="Times New Roman" w:hAnsi="Times New Roman" w:cs="Times New Roman"/>
          <w:sz w:val="28"/>
          <w:szCs w:val="28"/>
        </w:rPr>
        <w:t xml:space="preserve"> в том числе в электронном виде</w:t>
      </w:r>
      <w:r w:rsidR="00F4339B" w:rsidRPr="00F250FB">
        <w:rPr>
          <w:rFonts w:ascii="Times New Roman" w:hAnsi="Times New Roman" w:cs="Times New Roman"/>
          <w:sz w:val="28"/>
          <w:szCs w:val="28"/>
        </w:rPr>
        <w:t>, требования к порядку их выполнения,</w:t>
      </w:r>
      <w:r w:rsidR="001D2031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F4339B" w:rsidRPr="00F250FB">
        <w:rPr>
          <w:rFonts w:ascii="Times New Roman" w:hAnsi="Times New Roman" w:cs="Times New Roman"/>
          <w:sz w:val="28"/>
          <w:szCs w:val="28"/>
        </w:rPr>
        <w:t>формы контроля за</w:t>
      </w:r>
      <w:proofErr w:type="gramEnd"/>
      <w:r w:rsidR="00F4339B" w:rsidRPr="00F250F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CC6428">
        <w:rPr>
          <w:rFonts w:ascii="Times New Roman" w:hAnsi="Times New Roman" w:cs="Times New Roman"/>
          <w:sz w:val="28"/>
          <w:szCs w:val="28"/>
        </w:rPr>
        <w:t>временного порядка</w:t>
      </w:r>
      <w:r w:rsidR="00F4339B" w:rsidRPr="00F250FB">
        <w:rPr>
          <w:rFonts w:ascii="Times New Roman" w:hAnsi="Times New Roman" w:cs="Times New Roman"/>
          <w:sz w:val="28"/>
          <w:szCs w:val="28"/>
        </w:rPr>
        <w:t>, досудебный (внесудебный) порядок обжалования решений и действий (бездействия</w:t>
      </w:r>
      <w:r w:rsidR="00F4339B" w:rsidRPr="00BE7E5F">
        <w:rPr>
          <w:rFonts w:ascii="Times New Roman" w:hAnsi="Times New Roman" w:cs="Times New Roman"/>
          <w:sz w:val="28"/>
          <w:szCs w:val="28"/>
        </w:rPr>
        <w:t>)</w:t>
      </w:r>
      <w:r w:rsidR="0014441C" w:rsidRPr="00BE7E5F">
        <w:rPr>
          <w:rFonts w:ascii="Times New Roman" w:hAnsi="Times New Roman"/>
          <w:sz w:val="28"/>
          <w:szCs w:val="28"/>
        </w:rPr>
        <w:t xml:space="preserve"> </w:t>
      </w:r>
      <w:r w:rsidR="00BE7E5F" w:rsidRPr="00BE7E5F">
        <w:rPr>
          <w:rFonts w:ascii="Times New Roman" w:hAnsi="Times New Roman"/>
          <w:sz w:val="28"/>
          <w:szCs w:val="28"/>
        </w:rPr>
        <w:t>а</w:t>
      </w:r>
      <w:r w:rsidR="0014441C" w:rsidRPr="00BE7E5F">
        <w:rPr>
          <w:rFonts w:ascii="Times New Roman" w:hAnsi="Times New Roman"/>
          <w:sz w:val="28"/>
          <w:szCs w:val="28"/>
        </w:rPr>
        <w:t>дминистрации Пушкинского муниципального района Московской области, должностных лиц Администрации Пушкинского муниципального района Московской области, либо муниципальных служащих</w:t>
      </w:r>
      <w:r w:rsidR="00C36312" w:rsidRPr="00BE7E5F">
        <w:rPr>
          <w:rFonts w:ascii="Times New Roman" w:hAnsi="Times New Roman"/>
          <w:sz w:val="28"/>
          <w:szCs w:val="28"/>
        </w:rPr>
        <w:t>.</w:t>
      </w:r>
    </w:p>
    <w:p w:rsidR="00CA6EBE" w:rsidRPr="00F250FB" w:rsidRDefault="00B87763" w:rsidP="00B877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C6428">
        <w:rPr>
          <w:rFonts w:ascii="Times New Roman" w:hAnsi="Times New Roman" w:cs="Times New Roman"/>
          <w:sz w:val="28"/>
          <w:szCs w:val="28"/>
        </w:rPr>
        <w:t>Временный порядок</w:t>
      </w:r>
      <w:r w:rsidR="00CA6EBE" w:rsidRPr="00F250FB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качества и доступности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="00CA6EBE" w:rsidRPr="00F250FB">
        <w:rPr>
          <w:rFonts w:ascii="Times New Roman" w:hAnsi="Times New Roman" w:cs="Times New Roman"/>
          <w:sz w:val="28"/>
          <w:szCs w:val="28"/>
        </w:rPr>
        <w:t xml:space="preserve"> услуги при осуществлении </w:t>
      </w:r>
      <w:r w:rsidR="00E73FCD" w:rsidRPr="00BE7E5F">
        <w:rPr>
          <w:rFonts w:ascii="Times New Roman" w:hAnsi="Times New Roman"/>
          <w:sz w:val="28"/>
          <w:szCs w:val="28"/>
        </w:rPr>
        <w:t>администраци</w:t>
      </w:r>
      <w:r w:rsidR="00E73FCD">
        <w:rPr>
          <w:rFonts w:ascii="Times New Roman" w:hAnsi="Times New Roman"/>
          <w:sz w:val="28"/>
          <w:szCs w:val="28"/>
        </w:rPr>
        <w:t>ей</w:t>
      </w:r>
      <w:r w:rsidR="00E73FCD" w:rsidRPr="00BE7E5F">
        <w:rPr>
          <w:rFonts w:ascii="Times New Roman" w:hAnsi="Times New Roman"/>
          <w:sz w:val="28"/>
          <w:szCs w:val="28"/>
        </w:rPr>
        <w:t xml:space="preserve"> Пушкинского муниципального района Московской области, </w:t>
      </w:r>
      <w:r>
        <w:rPr>
          <w:rFonts w:ascii="Times New Roman" w:hAnsi="Times New Roman" w:cs="Times New Roman"/>
          <w:sz w:val="28"/>
          <w:szCs w:val="28"/>
        </w:rPr>
        <w:t>своих полномочий.</w:t>
      </w:r>
    </w:p>
    <w:p w:rsidR="00CA6EBE" w:rsidRPr="00F250FB" w:rsidRDefault="00CA6EB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AAD" w:rsidRPr="00F250FB" w:rsidRDefault="00F80AAD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FC2BB7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25AF" w:rsidRPr="00F250FB" w:rsidRDefault="00C625AF" w:rsidP="00C625AF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B0504B" w:rsidRPr="00B0504B" w:rsidRDefault="004F0110" w:rsidP="00B05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625AF" w:rsidRPr="00433BD6">
        <w:rPr>
          <w:rFonts w:ascii="Times New Roman" w:hAnsi="Times New Roman" w:cs="Times New Roman"/>
          <w:sz w:val="28"/>
          <w:szCs w:val="28"/>
        </w:rPr>
        <w:t xml:space="preserve">В качестве лиц, имеющих право на получение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E71CE" w:rsidRPr="00433BD6">
        <w:rPr>
          <w:rFonts w:ascii="Times New Roman" w:hAnsi="Times New Roman" w:cs="Times New Roman"/>
          <w:sz w:val="28"/>
          <w:szCs w:val="28"/>
        </w:rPr>
        <w:t>ной услуги</w:t>
      </w:r>
      <w:r w:rsidR="00604383" w:rsidRPr="00433BD6">
        <w:rPr>
          <w:rFonts w:ascii="Times New Roman" w:hAnsi="Times New Roman" w:cs="Times New Roman"/>
          <w:sz w:val="28"/>
          <w:szCs w:val="28"/>
        </w:rPr>
        <w:t>,</w:t>
      </w:r>
      <w:r w:rsidR="00C625AF" w:rsidRPr="00433BD6">
        <w:rPr>
          <w:rFonts w:ascii="Times New Roman" w:hAnsi="Times New Roman" w:cs="Times New Roman"/>
          <w:sz w:val="28"/>
          <w:szCs w:val="28"/>
        </w:rPr>
        <w:t xml:space="preserve"> могут выступать</w:t>
      </w:r>
      <w:r w:rsidR="003D3E51" w:rsidRPr="00433BD6">
        <w:rPr>
          <w:rFonts w:ascii="Times New Roman" w:hAnsi="Times New Roman" w:cs="Times New Roman"/>
          <w:sz w:val="28"/>
          <w:szCs w:val="28"/>
        </w:rPr>
        <w:t xml:space="preserve"> (далее – заявител</w:t>
      </w:r>
      <w:r w:rsidR="0002487D">
        <w:rPr>
          <w:rFonts w:ascii="Times New Roman" w:hAnsi="Times New Roman" w:cs="Times New Roman"/>
          <w:sz w:val="28"/>
          <w:szCs w:val="28"/>
        </w:rPr>
        <w:t>и</w:t>
      </w:r>
      <w:r w:rsidR="003D3E51" w:rsidRPr="00433B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04B" w:rsidRPr="00B0504B">
        <w:rPr>
          <w:rFonts w:ascii="Times New Roman" w:hAnsi="Times New Roman" w:cs="Times New Roman"/>
          <w:sz w:val="28"/>
          <w:szCs w:val="28"/>
        </w:rPr>
        <w:t>собственник</w:t>
      </w:r>
      <w:r w:rsidR="00B0504B">
        <w:rPr>
          <w:rFonts w:ascii="Times New Roman" w:hAnsi="Times New Roman" w:cs="Times New Roman"/>
          <w:sz w:val="28"/>
          <w:szCs w:val="28"/>
        </w:rPr>
        <w:t xml:space="preserve">и </w:t>
      </w:r>
      <w:r w:rsidR="00B0504B" w:rsidRPr="00B0504B">
        <w:rPr>
          <w:rFonts w:ascii="Times New Roman" w:hAnsi="Times New Roman" w:cs="Times New Roman"/>
          <w:sz w:val="28"/>
          <w:szCs w:val="28"/>
        </w:rPr>
        <w:t>объекта адресации по собственной инициативе либо лиц</w:t>
      </w:r>
      <w:r w:rsidR="00B0504B">
        <w:rPr>
          <w:rFonts w:ascii="Times New Roman" w:hAnsi="Times New Roman" w:cs="Times New Roman"/>
          <w:sz w:val="28"/>
          <w:szCs w:val="28"/>
        </w:rPr>
        <w:t>а</w:t>
      </w:r>
      <w:r w:rsidR="00B0504B" w:rsidRPr="00B0504B">
        <w:rPr>
          <w:rFonts w:ascii="Times New Roman" w:hAnsi="Times New Roman" w:cs="Times New Roman"/>
          <w:sz w:val="28"/>
          <w:szCs w:val="28"/>
        </w:rPr>
        <w:t>, обладающи</w:t>
      </w:r>
      <w:r w:rsidR="00B0504B">
        <w:rPr>
          <w:rFonts w:ascii="Times New Roman" w:hAnsi="Times New Roman" w:cs="Times New Roman"/>
          <w:sz w:val="28"/>
          <w:szCs w:val="28"/>
        </w:rPr>
        <w:t xml:space="preserve">е </w:t>
      </w:r>
      <w:r w:rsidR="00B0504B" w:rsidRPr="00B0504B">
        <w:rPr>
          <w:rFonts w:ascii="Times New Roman" w:hAnsi="Times New Roman" w:cs="Times New Roman"/>
          <w:sz w:val="28"/>
          <w:szCs w:val="28"/>
        </w:rPr>
        <w:t>одним из следующих вещных прав на объект адресации:</w:t>
      </w:r>
    </w:p>
    <w:p w:rsidR="00B0504B" w:rsidRPr="00B0504B" w:rsidRDefault="00B0504B" w:rsidP="00B05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04B">
        <w:rPr>
          <w:rFonts w:ascii="Times New Roman" w:hAnsi="Times New Roman" w:cs="Times New Roman"/>
          <w:sz w:val="28"/>
          <w:szCs w:val="28"/>
        </w:rPr>
        <w:t>а) право хозяйственного ведения;</w:t>
      </w:r>
    </w:p>
    <w:p w:rsidR="00B0504B" w:rsidRPr="00B0504B" w:rsidRDefault="00B0504B" w:rsidP="00B05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04B">
        <w:rPr>
          <w:rFonts w:ascii="Times New Roman" w:hAnsi="Times New Roman" w:cs="Times New Roman"/>
          <w:sz w:val="28"/>
          <w:szCs w:val="28"/>
        </w:rPr>
        <w:t>б) право оперативного управления;</w:t>
      </w:r>
    </w:p>
    <w:p w:rsidR="00B0504B" w:rsidRPr="00B0504B" w:rsidRDefault="00B0504B" w:rsidP="00B05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04B">
        <w:rPr>
          <w:rFonts w:ascii="Times New Roman" w:hAnsi="Times New Roman" w:cs="Times New Roman"/>
          <w:sz w:val="28"/>
          <w:szCs w:val="28"/>
        </w:rPr>
        <w:t>в) право пожизненно наследуемого владения;</w:t>
      </w:r>
    </w:p>
    <w:p w:rsidR="003D3E51" w:rsidRPr="00433BD6" w:rsidRDefault="00B0504B" w:rsidP="00B05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504B">
        <w:rPr>
          <w:rFonts w:ascii="Times New Roman" w:hAnsi="Times New Roman" w:cs="Times New Roman"/>
          <w:sz w:val="28"/>
          <w:szCs w:val="28"/>
        </w:rPr>
        <w:t>г) право постоянного (бессрочного) пользования.</w:t>
      </w:r>
    </w:p>
    <w:p w:rsidR="00C625AF" w:rsidRDefault="00C625AF" w:rsidP="00C62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2.2. Интересы заявителей, указанных в пункте 2.1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, могут представлять иные лица, уполномоченные </w:t>
      </w:r>
      <w:r w:rsidR="00FF5439" w:rsidRPr="00F250FB">
        <w:rPr>
          <w:rFonts w:ascii="Times New Roman" w:hAnsi="Times New Roman" w:cs="Times New Roman"/>
          <w:sz w:val="28"/>
          <w:szCs w:val="28"/>
        </w:rPr>
        <w:t>представлять заявителя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FF5439" w:rsidRPr="00F250FB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5E48BD" w:rsidRPr="00BE7E5F" w:rsidRDefault="005E48BD" w:rsidP="005E48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E5F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48BD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заявлением вправе обратиться представитель таких собственников,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02487D" w:rsidRPr="005E48BD">
        <w:rPr>
          <w:rFonts w:ascii="Times New Roman" w:hAnsi="Times New Roman" w:cs="Times New Roman"/>
          <w:sz w:val="28"/>
          <w:szCs w:val="28"/>
        </w:rPr>
        <w:t>решением общего</w:t>
      </w:r>
      <w:r w:rsidR="0002487D">
        <w:rPr>
          <w:rFonts w:ascii="Times New Roman" w:hAnsi="Times New Roman" w:cs="Times New Roman"/>
          <w:sz w:val="28"/>
          <w:szCs w:val="28"/>
        </w:rPr>
        <w:t xml:space="preserve"> </w:t>
      </w:r>
      <w:r w:rsidR="0002487D" w:rsidRPr="005E48BD">
        <w:rPr>
          <w:rFonts w:ascii="Times New Roman" w:hAnsi="Times New Roman" w:cs="Times New Roman"/>
          <w:sz w:val="28"/>
          <w:szCs w:val="28"/>
        </w:rPr>
        <w:t xml:space="preserve">собрания собственников </w:t>
      </w:r>
      <w:r w:rsidRPr="005E48BD">
        <w:rPr>
          <w:rFonts w:ascii="Times New Roman" w:hAnsi="Times New Roman" w:cs="Times New Roman"/>
          <w:sz w:val="28"/>
          <w:szCs w:val="28"/>
        </w:rPr>
        <w:t>на подачу такого заявления</w:t>
      </w:r>
      <w:r w:rsidR="0002487D">
        <w:rPr>
          <w:rFonts w:ascii="Times New Roman" w:hAnsi="Times New Roman" w:cs="Times New Roman"/>
          <w:sz w:val="28"/>
          <w:szCs w:val="28"/>
        </w:rPr>
        <w:t xml:space="preserve">, </w:t>
      </w:r>
      <w:r w:rsidRPr="005E48BD">
        <w:rPr>
          <w:rFonts w:ascii="Times New Roman" w:hAnsi="Times New Roman" w:cs="Times New Roman"/>
          <w:sz w:val="28"/>
          <w:szCs w:val="28"/>
        </w:rPr>
        <w:t xml:space="preserve"> принятым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порядке</w:t>
      </w:r>
      <w:r w:rsidR="0014441C">
        <w:rPr>
          <w:rFonts w:ascii="Times New Roman" w:hAnsi="Times New Roman" w:cs="Times New Roman"/>
          <w:sz w:val="28"/>
          <w:szCs w:val="28"/>
        </w:rPr>
        <w:t xml:space="preserve">, </w:t>
      </w:r>
      <w:r w:rsidR="0014441C" w:rsidRPr="00BE7E5F">
        <w:rPr>
          <w:rFonts w:ascii="Times New Roman" w:hAnsi="Times New Roman" w:cs="Times New Roman"/>
          <w:sz w:val="28"/>
          <w:szCs w:val="28"/>
        </w:rPr>
        <w:t xml:space="preserve">действующий </w:t>
      </w:r>
      <w:r w:rsidR="008D648C" w:rsidRPr="00BE7E5F">
        <w:rPr>
          <w:rFonts w:ascii="Times New Roman" w:hAnsi="Times New Roman" w:cs="Times New Roman"/>
          <w:sz w:val="28"/>
          <w:szCs w:val="28"/>
        </w:rPr>
        <w:t>в силу полномочий, основанных на оформленной в установленной законодательством Российской Федерации порядке доверенности.</w:t>
      </w:r>
      <w:proofErr w:type="gramEnd"/>
    </w:p>
    <w:p w:rsidR="008D648C" w:rsidRDefault="005E48BD" w:rsidP="008D64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948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некоммерческого объединения граждан с заявлением вправе обратиться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представитель указанных членов некоммерческих объединений,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уполномоченный на подачу такого заявления принятым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порядке решением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8BD">
        <w:rPr>
          <w:rFonts w:ascii="Times New Roman" w:hAnsi="Times New Roman" w:cs="Times New Roman"/>
          <w:sz w:val="28"/>
          <w:szCs w:val="28"/>
        </w:rPr>
        <w:t>собрания членов такого некоммерческого объединения</w:t>
      </w:r>
      <w:r w:rsidR="008D648C">
        <w:rPr>
          <w:rFonts w:ascii="Times New Roman" w:hAnsi="Times New Roman" w:cs="Times New Roman"/>
          <w:sz w:val="28"/>
          <w:szCs w:val="28"/>
        </w:rPr>
        <w:t xml:space="preserve"> </w:t>
      </w:r>
      <w:r w:rsidR="008D648C" w:rsidRPr="00457948">
        <w:rPr>
          <w:rFonts w:ascii="Times New Roman" w:hAnsi="Times New Roman" w:cs="Times New Roman"/>
          <w:sz w:val="28"/>
          <w:szCs w:val="28"/>
        </w:rPr>
        <w:t>и действующий в силу полномочий, основанных на оформленной в установленной законодательством Российской Федерации порядке доверенности.</w:t>
      </w:r>
    </w:p>
    <w:p w:rsidR="005E48BD" w:rsidRPr="00F250FB" w:rsidRDefault="005E48BD" w:rsidP="005E48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5AF" w:rsidRPr="00F250FB" w:rsidRDefault="00C625AF" w:rsidP="00C62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C625AF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порядке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E4118">
        <w:rPr>
          <w:rFonts w:ascii="Times New Roman" w:hAnsi="Times New Roman" w:cs="Times New Roman"/>
          <w:sz w:val="28"/>
          <w:szCs w:val="28"/>
        </w:rPr>
        <w:t>ной услуги</w:t>
      </w:r>
    </w:p>
    <w:p w:rsidR="00C625AF" w:rsidRPr="00F250FB" w:rsidRDefault="00C625A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283F" w:rsidRPr="00457948" w:rsidRDefault="00DE56C0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3.1. </w:t>
      </w:r>
      <w:r w:rsidR="00E1283F" w:rsidRPr="00AB0B4A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E1283F" w:rsidRPr="00457948">
        <w:rPr>
          <w:rFonts w:ascii="Times New Roman" w:hAnsi="Times New Roman" w:cs="Times New Roman"/>
          <w:sz w:val="28"/>
          <w:szCs w:val="28"/>
        </w:rPr>
        <w:t>администрации</w:t>
      </w:r>
      <w:r w:rsidR="00C36312" w:rsidRPr="00457948">
        <w:rPr>
          <w:rFonts w:ascii="Times New Roman" w:hAnsi="Times New Roman"/>
          <w:sz w:val="28"/>
          <w:szCs w:val="28"/>
        </w:rPr>
        <w:t xml:space="preserve"> Пушкинского муниципального района Московской области</w:t>
      </w:r>
      <w:r w:rsidR="00E1283F" w:rsidRPr="004579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6297"/>
      </w:tblGrid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Понедельник</w:t>
            </w:r>
            <w:r w:rsidRPr="00F250FB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Вторник:</w:t>
            </w:r>
          </w:p>
        </w:tc>
        <w:tc>
          <w:tcPr>
            <w:tcW w:w="3818" w:type="pct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реда:</w:t>
            </w:r>
          </w:p>
        </w:tc>
        <w:tc>
          <w:tcPr>
            <w:tcW w:w="3818" w:type="pct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18" w:type="pct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16.45 (перерыв13.00-13.45)</w:t>
            </w:r>
          </w:p>
        </w:tc>
      </w:tr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  <w:tr w:rsidR="00C36312" w:rsidRPr="00F250FB" w:rsidTr="00457948">
        <w:tc>
          <w:tcPr>
            <w:tcW w:w="1182" w:type="pct"/>
          </w:tcPr>
          <w:p w:rsidR="00C36312" w:rsidRPr="00F250FB" w:rsidRDefault="00C36312" w:rsidP="00457948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:rsidR="00C36312" w:rsidRPr="00F250FB" w:rsidRDefault="00C36312" w:rsidP="0045794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</w:tbl>
    <w:p w:rsidR="00E1283F" w:rsidRPr="002F1055" w:rsidRDefault="00E1283F" w:rsidP="00E1283F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C36312" w:rsidRPr="00C36312">
        <w:rPr>
          <w:rFonts w:ascii="Times New Roman" w:hAnsi="Times New Roman" w:cs="Times New Roman"/>
          <w:b/>
          <w:sz w:val="28"/>
          <w:szCs w:val="28"/>
        </w:rPr>
        <w:t>8 496</w:t>
      </w:r>
      <w:r w:rsidR="00F948F9">
        <w:rPr>
          <w:rFonts w:ascii="Times New Roman" w:hAnsi="Times New Roman" w:cs="Times New Roman"/>
          <w:b/>
          <w:sz w:val="28"/>
          <w:szCs w:val="28"/>
        </w:rPr>
        <w:t> 539-45-45</w:t>
      </w:r>
    </w:p>
    <w:p w:rsidR="00E1283F" w:rsidRPr="00930A5D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930A5D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работы </w:t>
      </w:r>
      <w:r w:rsidR="0020759A" w:rsidRPr="00457948">
        <w:rPr>
          <w:rFonts w:ascii="Times New Roman" w:hAnsi="Times New Roman" w:cs="Times New Roman"/>
          <w:sz w:val="28"/>
          <w:szCs w:val="28"/>
        </w:rPr>
        <w:t>администрации</w:t>
      </w:r>
      <w:r w:rsidR="0020759A" w:rsidRPr="00457948">
        <w:rPr>
          <w:rFonts w:ascii="Times New Roman" w:hAnsi="Times New Roman"/>
          <w:sz w:val="28"/>
          <w:szCs w:val="28"/>
        </w:rPr>
        <w:t xml:space="preserve"> Пушкинского муниципального района Московской области</w:t>
      </w:r>
      <w:r w:rsidRPr="00457948">
        <w:rPr>
          <w:rFonts w:ascii="Times New Roman" w:hAnsi="Times New Roman" w:cs="Times New Roman"/>
          <w:sz w:val="28"/>
          <w:szCs w:val="28"/>
        </w:rPr>
        <w:t>,</w:t>
      </w:r>
      <w:r w:rsidRPr="00930A5D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муниципальных услуг (далее – </w:t>
      </w:r>
      <w:r w:rsidRPr="00930A5D">
        <w:rPr>
          <w:rFonts w:ascii="Times New Roman" w:hAnsi="Times New Roman" w:cs="Times New Roman"/>
          <w:sz w:val="28"/>
          <w:szCs w:val="28"/>
        </w:rPr>
        <w:lastRenderedPageBreak/>
        <w:t>многофункциональные центры), справочные телефоны</w:t>
      </w:r>
      <w:r w:rsidR="00457948" w:rsidRPr="00457948">
        <w:rPr>
          <w:rFonts w:ascii="Times New Roman" w:hAnsi="Times New Roman"/>
          <w:sz w:val="28"/>
          <w:szCs w:val="28"/>
        </w:rPr>
        <w:t xml:space="preserve"> </w:t>
      </w:r>
      <w:r w:rsidR="00E73FCD">
        <w:rPr>
          <w:rFonts w:ascii="Times New Roman" w:hAnsi="Times New Roman"/>
          <w:sz w:val="28"/>
          <w:szCs w:val="28"/>
        </w:rPr>
        <w:t xml:space="preserve">органа </w:t>
      </w:r>
      <w:r w:rsidR="00457948">
        <w:rPr>
          <w:rFonts w:ascii="Times New Roman" w:hAnsi="Times New Roman"/>
          <w:sz w:val="28"/>
          <w:szCs w:val="28"/>
        </w:rPr>
        <w:t>администрации</w:t>
      </w:r>
      <w:r w:rsidR="00457948" w:rsidRPr="00930A5D">
        <w:rPr>
          <w:rFonts w:ascii="Times New Roman" w:hAnsi="Times New Roman"/>
          <w:sz w:val="28"/>
          <w:szCs w:val="28"/>
        </w:rPr>
        <w:t>, предоставляющего услугу</w:t>
      </w:r>
      <w:proofErr w:type="gramEnd"/>
      <w:r w:rsidR="00457948">
        <w:rPr>
          <w:rFonts w:ascii="Times New Roman" w:hAnsi="Times New Roman"/>
          <w:sz w:val="28"/>
          <w:szCs w:val="28"/>
        </w:rPr>
        <w:t xml:space="preserve"> -</w:t>
      </w:r>
      <w:r w:rsidRPr="00930A5D">
        <w:rPr>
          <w:rFonts w:ascii="Times New Roman" w:hAnsi="Times New Roman" w:cs="Times New Roman"/>
          <w:sz w:val="28"/>
          <w:szCs w:val="28"/>
        </w:rPr>
        <w:t xml:space="preserve"> </w:t>
      </w:r>
      <w:r w:rsidR="0045794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02487D">
        <w:rPr>
          <w:rFonts w:ascii="Times New Roman" w:hAnsi="Times New Roman" w:cs="Times New Roman"/>
          <w:sz w:val="28"/>
          <w:szCs w:val="28"/>
        </w:rPr>
        <w:t xml:space="preserve">строительства, архитектуры и </w:t>
      </w:r>
      <w:r w:rsidR="00457948">
        <w:rPr>
          <w:rFonts w:ascii="Times New Roman" w:hAnsi="Times New Roman" w:cs="Times New Roman"/>
          <w:sz w:val="28"/>
          <w:szCs w:val="28"/>
        </w:rPr>
        <w:t xml:space="preserve">градостроительного регулирования </w:t>
      </w:r>
      <w:r w:rsidR="0020759A" w:rsidRPr="00457948">
        <w:rPr>
          <w:rFonts w:ascii="Times New Roman" w:hAnsi="Times New Roman"/>
          <w:sz w:val="28"/>
          <w:szCs w:val="28"/>
        </w:rPr>
        <w:t>Пушкинского муниципального района Московской области</w:t>
      </w:r>
      <w:r w:rsidR="0045794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73FCD">
        <w:rPr>
          <w:rFonts w:ascii="Times New Roman" w:hAnsi="Times New Roman"/>
          <w:sz w:val="28"/>
          <w:szCs w:val="28"/>
        </w:rPr>
        <w:t>далее-</w:t>
      </w:r>
      <w:r w:rsidR="00457948">
        <w:rPr>
          <w:rFonts w:ascii="Times New Roman" w:hAnsi="Times New Roman"/>
          <w:sz w:val="28"/>
          <w:szCs w:val="28"/>
        </w:rPr>
        <w:t>УСАиГ</w:t>
      </w:r>
      <w:proofErr w:type="spellEnd"/>
      <w:r w:rsidR="00457948">
        <w:rPr>
          <w:rFonts w:ascii="Times New Roman" w:hAnsi="Times New Roman"/>
          <w:sz w:val="28"/>
          <w:szCs w:val="28"/>
        </w:rPr>
        <w:t>)</w:t>
      </w:r>
      <w:r w:rsidRPr="00457948">
        <w:rPr>
          <w:rFonts w:ascii="Times New Roman" w:hAnsi="Times New Roman" w:cs="Times New Roman"/>
          <w:sz w:val="28"/>
          <w:szCs w:val="28"/>
        </w:rPr>
        <w:t xml:space="preserve">, </w:t>
      </w:r>
      <w:r w:rsidRPr="00930A5D">
        <w:rPr>
          <w:rFonts w:ascii="Times New Roman" w:hAnsi="Times New Roman" w:cs="Times New Roman"/>
          <w:sz w:val="28"/>
          <w:szCs w:val="28"/>
        </w:rPr>
        <w:t>адреса официальных сайтов в информационно-телекоммуникационной сети Интернет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4B27">
        <w:rPr>
          <w:rFonts w:ascii="Times New Roman" w:hAnsi="Times New Roman" w:cs="Times New Roman"/>
          <w:sz w:val="28"/>
          <w:szCs w:val="28"/>
        </w:rPr>
        <w:t xml:space="preserve"> </w:t>
      </w:r>
      <w:r w:rsidRPr="006C5ED2">
        <w:rPr>
          <w:rFonts w:ascii="Times New Roman" w:hAnsi="Times New Roman" w:cs="Times New Roman"/>
          <w:sz w:val="28"/>
          <w:szCs w:val="28"/>
        </w:rPr>
        <w:t xml:space="preserve">содержится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C5ED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C6428">
        <w:rPr>
          <w:rFonts w:ascii="Times New Roman" w:hAnsi="Times New Roman" w:cs="Times New Roman"/>
          <w:sz w:val="28"/>
          <w:szCs w:val="28"/>
        </w:rPr>
        <w:t>Временному порядку</w:t>
      </w:r>
      <w:r w:rsidRPr="00930A5D">
        <w:rPr>
          <w:rFonts w:ascii="Times New Roman" w:hAnsi="Times New Roman" w:cs="Times New Roman"/>
          <w:sz w:val="28"/>
          <w:szCs w:val="28"/>
        </w:rPr>
        <w:t>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0FB">
        <w:rPr>
          <w:rFonts w:ascii="Times New Roman" w:hAnsi="Times New Roman" w:cs="Times New Roman"/>
          <w:sz w:val="28"/>
          <w:szCs w:val="28"/>
        </w:rPr>
        <w:t xml:space="preserve">. Информация о порядке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содержит следующие сведения: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1) наименование и почтовые адреса </w:t>
      </w:r>
      <w:r w:rsidR="00524B50">
        <w:rPr>
          <w:rFonts w:ascii="Times New Roman" w:hAnsi="Times New Roman"/>
          <w:sz w:val="28"/>
          <w:szCs w:val="28"/>
        </w:rPr>
        <w:t>УСАиГ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многофункциональных центров;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2) справочные номера телефонов </w:t>
      </w:r>
      <w:r w:rsidR="00524B50">
        <w:rPr>
          <w:rFonts w:ascii="Times New Roman" w:hAnsi="Times New Roman"/>
          <w:sz w:val="28"/>
          <w:szCs w:val="28"/>
        </w:rPr>
        <w:t>УСАиГ</w:t>
      </w:r>
      <w:r w:rsidR="00524B50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 многофункциональных центров;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3) адрес официального сайта </w:t>
      </w:r>
      <w:r w:rsidR="00524B50">
        <w:rPr>
          <w:rFonts w:ascii="Times New Roman" w:hAnsi="Times New Roman"/>
          <w:sz w:val="28"/>
          <w:szCs w:val="28"/>
        </w:rPr>
        <w:t>УСАиГ</w:t>
      </w:r>
      <w:r w:rsidR="00524B50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 многофункциональных центров в информационно-телекоммуникационной сети «Интернет» (далее – сеть Интернет), адреса электронной почты;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4) график работы </w:t>
      </w:r>
      <w:r w:rsidR="00524B50">
        <w:rPr>
          <w:rFonts w:ascii="Times New Roman" w:hAnsi="Times New Roman"/>
          <w:sz w:val="28"/>
          <w:szCs w:val="28"/>
        </w:rPr>
        <w:t>УСАиГ</w:t>
      </w:r>
      <w:r w:rsidR="00524B50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 многофункциональных центров;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6) перечень документов, необходимых для получения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8) </w:t>
      </w:r>
      <w:r w:rsidR="00E73FCD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 xml:space="preserve">кст </w:t>
      </w:r>
      <w:r w:rsidR="00B35731">
        <w:rPr>
          <w:rFonts w:ascii="Times New Roman" w:hAnsi="Times New Roman" w:cs="Times New Roman"/>
          <w:sz w:val="28"/>
          <w:szCs w:val="28"/>
        </w:rPr>
        <w:t>Вр</w:t>
      </w:r>
      <w:proofErr w:type="gramEnd"/>
      <w:r w:rsidR="00B35731">
        <w:rPr>
          <w:rFonts w:ascii="Times New Roman" w:hAnsi="Times New Roman" w:cs="Times New Roman"/>
          <w:sz w:val="28"/>
          <w:szCs w:val="28"/>
        </w:rPr>
        <w:t>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 приложениями;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9) краткое описание порядка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02487D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1283F" w:rsidRPr="00F250FB">
        <w:rPr>
          <w:rFonts w:ascii="Times New Roman" w:hAnsi="Times New Roman" w:cs="Times New Roman"/>
          <w:sz w:val="28"/>
          <w:szCs w:val="28"/>
        </w:rPr>
        <w:t xml:space="preserve">0)образцы оформления документов, необходимых для получения </w:t>
      </w:r>
      <w:r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1283F" w:rsidRPr="00F250FB">
        <w:rPr>
          <w:rFonts w:ascii="Times New Roman" w:hAnsi="Times New Roman" w:cs="Times New Roman"/>
          <w:sz w:val="28"/>
          <w:szCs w:val="28"/>
        </w:rPr>
        <w:t>, и требования к ним;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11) перечень типовых, наиболее актуальных вопросов граждан, относящихся к компетенции </w:t>
      </w:r>
      <w:r w:rsidR="00524B50">
        <w:rPr>
          <w:rFonts w:ascii="Times New Roman" w:hAnsi="Times New Roman"/>
          <w:sz w:val="28"/>
          <w:szCs w:val="28"/>
        </w:rPr>
        <w:t>УСАиГ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ответы на них.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250FB">
        <w:rPr>
          <w:rFonts w:ascii="Times New Roman" w:hAnsi="Times New Roman" w:cs="Times New Roman"/>
          <w:sz w:val="28"/>
          <w:szCs w:val="28"/>
        </w:rPr>
        <w:t>. Информация, указанная в пункте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</w:t>
      </w:r>
      <w:proofErr w:type="spellStart"/>
      <w:r w:rsidR="00524B50">
        <w:rPr>
          <w:rFonts w:ascii="Times New Roman" w:hAnsi="Times New Roman"/>
          <w:sz w:val="28"/>
          <w:szCs w:val="28"/>
        </w:rPr>
        <w:t>УСАиГ</w:t>
      </w:r>
      <w:proofErr w:type="spellEnd"/>
      <w:r w:rsidR="00524B50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 сотрудниками многофункциональных центров: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непосредственно в помещениях </w:t>
      </w:r>
      <w:r w:rsidR="00B4305B">
        <w:rPr>
          <w:rFonts w:ascii="Times New Roman" w:hAnsi="Times New Roman"/>
          <w:sz w:val="28"/>
          <w:szCs w:val="28"/>
        </w:rPr>
        <w:t>УСАиГ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сайте </w:t>
      </w:r>
      <w:r w:rsidR="00B4305B">
        <w:rPr>
          <w:rFonts w:ascii="Times New Roman" w:hAnsi="Times New Roman"/>
          <w:sz w:val="28"/>
          <w:szCs w:val="28"/>
        </w:rPr>
        <w:t>УСАиГ</w:t>
      </w:r>
      <w:r w:rsidR="00B4305B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4305B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>
        <w:rPr>
          <w:rFonts w:ascii="Times New Roman" w:hAnsi="Times New Roman" w:cs="Times New Roman"/>
          <w:sz w:val="28"/>
          <w:szCs w:val="28"/>
        </w:rPr>
        <w:t>(веб-адрес официального сайта)</w:t>
      </w:r>
      <w:r w:rsidRPr="00F250FB">
        <w:rPr>
          <w:rFonts w:ascii="Times New Roman" w:hAnsi="Times New Roman" w:cs="Times New Roman"/>
          <w:sz w:val="28"/>
          <w:szCs w:val="28"/>
        </w:rPr>
        <w:t>, официальном сайте многофункциональных центров, в федеральной государственной информационной системе «Единый портал государственных и муниципальных услуг (функций)» www.gosuslugi.ru (далее – Единый портал государственных и муниципальных услуг) и в государственной информационной системе Московской области «Портал государственных и муниципальных услуг Московской области» www.pgu.mosreg.ru (далее – Портал государственных и муниципальных услуг (функций) Московской области);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 использованием средств массовой информации, электронной или телефонной связи, включая </w:t>
      </w:r>
      <w:proofErr w:type="spellStart"/>
      <w:r w:rsidRPr="00F250FB">
        <w:rPr>
          <w:rFonts w:ascii="Times New Roman" w:hAnsi="Times New Roman" w:cs="Times New Roman"/>
          <w:sz w:val="28"/>
          <w:szCs w:val="28"/>
        </w:rPr>
        <w:t>автоинформирование</w:t>
      </w:r>
      <w:proofErr w:type="spellEnd"/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при личном обращении заявителя в многофункциональный центр.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осуществляется в устной форме бесплатно.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Консультации по вопросам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предоставляют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05B">
        <w:rPr>
          <w:rFonts w:ascii="Times New Roman" w:hAnsi="Times New Roman"/>
          <w:sz w:val="28"/>
          <w:szCs w:val="28"/>
        </w:rPr>
        <w:t>УСАиГ</w:t>
      </w:r>
      <w:proofErr w:type="spellEnd"/>
      <w:r w:rsidR="00B4305B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(далее – специалисты).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устные обращения заявителей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</w:t>
      </w:r>
      <w:r>
        <w:rPr>
          <w:rFonts w:ascii="Times New Roman" w:hAnsi="Times New Roman"/>
          <w:sz w:val="28"/>
          <w:szCs w:val="28"/>
        </w:rPr>
        <w:t>структурного подразделения администрации</w:t>
      </w:r>
      <w:r w:rsidRPr="00F250FB">
        <w:rPr>
          <w:rFonts w:ascii="Times New Roman" w:hAnsi="Times New Roman" w:cs="Times New Roman"/>
          <w:sz w:val="28"/>
          <w:szCs w:val="28"/>
        </w:rPr>
        <w:t>, в который позвонил заявитель, фамилии, имени, отчестве и должности специалиста, принявшего телефонный звонок.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Если суть поставленного в телефонном звонке вопроса не относится к компетенции специалиста, принявшего телефонный звонок, звонок должен быть переадресован (переведен) на специалиста с необходимой компетенцией, или заявителю должен быть сообщен телефонный номер, по которому можно получить необходимую информацию или предложено изложить суть обращения в письменной форме.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Специалисты, осуществляющие прием и консультирование (лично или по телефону), обязаны относиться к обратившимся заявителям корректно и внимательно, не унижая их чести и достоинства.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50FB">
        <w:rPr>
          <w:rFonts w:ascii="Times New Roman" w:hAnsi="Times New Roman" w:cs="Times New Roman"/>
          <w:sz w:val="28"/>
          <w:szCs w:val="28"/>
        </w:rPr>
        <w:t>. На информационных стендах в помещении, предназначенном для приема документов, размещается следующая информация: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извлечения из текста 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 приложениями;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блок-схема и краткое описание порядка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получения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, а также требования, предъявляемые к этим документам;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график приема заявителей;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порядок информирования о ходе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порядок обжалования решений, действий или бездействия специалистов, ответственных за предоставление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E1283F" w:rsidRPr="00F250FB" w:rsidRDefault="00E1283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месторасположение, график (режим) работы, номера телефонов, адреса Интернет-сайтов и электронной почты органов и организаций, в которых заявитель может получить документы, необходимые для получения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C625AF" w:rsidRPr="00F250FB" w:rsidRDefault="00C625AF" w:rsidP="00E1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F250FB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1F5ECD" w:rsidP="000E6C84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50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67335" w:rsidRPr="00F250F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E6C84" w:rsidRPr="00F250FB">
        <w:rPr>
          <w:rFonts w:ascii="Times New Roman" w:hAnsi="Times New Roman" w:cs="Times New Roman"/>
          <w:b/>
          <w:sz w:val="28"/>
          <w:szCs w:val="28"/>
        </w:rPr>
        <w:t xml:space="preserve">. Стандарт предоставления </w:t>
      </w:r>
      <w:r w:rsidR="002717EB" w:rsidRPr="002717EB">
        <w:rPr>
          <w:rFonts w:ascii="Times New Roman" w:hAnsi="Times New Roman" w:cs="Times New Roman"/>
          <w:b/>
          <w:sz w:val="28"/>
          <w:szCs w:val="28"/>
        </w:rPr>
        <w:t>государствен</w:t>
      </w:r>
      <w:r w:rsidR="00D76D3C">
        <w:rPr>
          <w:rFonts w:ascii="Times New Roman" w:hAnsi="Times New Roman" w:cs="Times New Roman"/>
          <w:b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0E6C84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76D3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E919CF" w:rsidP="00211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462338">
        <w:rPr>
          <w:rFonts w:ascii="Times New Roman" w:hAnsi="Times New Roman" w:cs="Times New Roman"/>
          <w:sz w:val="28"/>
          <w:szCs w:val="28"/>
        </w:rPr>
        <w:t>ная</w:t>
      </w:r>
      <w:r w:rsidR="00CB4147" w:rsidRPr="00F250FB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5F0CEC">
        <w:rPr>
          <w:rFonts w:ascii="Times New Roman" w:hAnsi="Times New Roman" w:cs="Times New Roman"/>
          <w:sz w:val="28"/>
          <w:szCs w:val="28"/>
        </w:rPr>
        <w:t xml:space="preserve">по </w:t>
      </w:r>
      <w:r w:rsidR="0021151F" w:rsidRPr="0021151F">
        <w:rPr>
          <w:rFonts w:ascii="Times New Roman" w:hAnsi="Times New Roman" w:cs="Times New Roman"/>
          <w:sz w:val="28"/>
          <w:szCs w:val="28"/>
        </w:rPr>
        <w:t>присвоени</w:t>
      </w:r>
      <w:r w:rsidR="0021151F">
        <w:rPr>
          <w:rFonts w:ascii="Times New Roman" w:hAnsi="Times New Roman" w:cs="Times New Roman"/>
          <w:sz w:val="28"/>
          <w:szCs w:val="28"/>
        </w:rPr>
        <w:t>ю</w:t>
      </w:r>
      <w:r w:rsidR="0021151F" w:rsidRPr="0021151F">
        <w:rPr>
          <w:rFonts w:ascii="Times New Roman" w:hAnsi="Times New Roman" w:cs="Times New Roman"/>
          <w:sz w:val="28"/>
          <w:szCs w:val="28"/>
        </w:rPr>
        <w:t xml:space="preserve"> объекту адресации адреса, изменения и</w:t>
      </w:r>
      <w:r w:rsidR="0021151F">
        <w:rPr>
          <w:rFonts w:ascii="Times New Roman" w:hAnsi="Times New Roman" w:cs="Times New Roman"/>
          <w:sz w:val="28"/>
          <w:szCs w:val="28"/>
        </w:rPr>
        <w:t xml:space="preserve"> аннулирования такого адреса</w:t>
      </w:r>
      <w:r w:rsidR="00CB4147" w:rsidRPr="00F250FB">
        <w:rPr>
          <w:rFonts w:ascii="Times New Roman" w:hAnsi="Times New Roman" w:cs="Times New Roman"/>
          <w:sz w:val="28"/>
          <w:szCs w:val="28"/>
        </w:rPr>
        <w:t>.</w:t>
      </w:r>
    </w:p>
    <w:p w:rsidR="00DC681E" w:rsidRPr="00F250FB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0E6C84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919CF">
        <w:rPr>
          <w:rFonts w:ascii="Times New Roman" w:hAnsi="Times New Roman" w:cs="Times New Roman"/>
          <w:sz w:val="28"/>
          <w:szCs w:val="28"/>
        </w:rPr>
        <w:t>органа власти</w:t>
      </w:r>
      <w:r w:rsidR="00A815A7" w:rsidRPr="00F250FB">
        <w:rPr>
          <w:rFonts w:ascii="Times New Roman" w:hAnsi="Times New Roman" w:cs="Times New Roman"/>
          <w:sz w:val="28"/>
          <w:szCs w:val="28"/>
        </w:rPr>
        <w:t xml:space="preserve">, непосредственно отвечающего за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919CF">
        <w:rPr>
          <w:rFonts w:ascii="Times New Roman" w:hAnsi="Times New Roman" w:cs="Times New Roman"/>
          <w:sz w:val="28"/>
          <w:szCs w:val="28"/>
        </w:rPr>
        <w:t>ной</w:t>
      </w:r>
      <w:r w:rsidR="00A815A7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678" w:rsidRDefault="00DC2678" w:rsidP="00DC2678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A5E5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6B6B2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6B6B23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D4006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D4006F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FE68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муниципальную</w:t>
      </w:r>
      <w:r w:rsidRPr="00D400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через </w:t>
      </w:r>
      <w:r w:rsidR="00FE6844">
        <w:rPr>
          <w:rFonts w:ascii="Times New Roman" w:hAnsi="Times New Roman"/>
          <w:sz w:val="28"/>
          <w:szCs w:val="28"/>
        </w:rPr>
        <w:t>УСАиГ.</w:t>
      </w:r>
    </w:p>
    <w:p w:rsidR="00AB6D23" w:rsidRPr="00F250FB" w:rsidRDefault="00AB6D23" w:rsidP="00E919CF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2717EB" w:rsidRPr="00FE6844">
        <w:rPr>
          <w:rFonts w:ascii="Times New Roman" w:hAnsi="Times New Roman" w:cs="Times New Roman"/>
          <w:sz w:val="28"/>
          <w:szCs w:val="28"/>
        </w:rPr>
        <w:t>государствен</w:t>
      </w:r>
      <w:r w:rsidR="00E919CF" w:rsidRPr="00FE6844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E6844">
        <w:rPr>
          <w:rFonts w:ascii="Times New Roman" w:hAnsi="Times New Roman"/>
          <w:sz w:val="28"/>
          <w:szCs w:val="28"/>
        </w:rPr>
        <w:t xml:space="preserve">УСАиГ </w:t>
      </w:r>
      <w:r w:rsidRPr="00F250FB">
        <w:rPr>
          <w:rFonts w:ascii="Times New Roman" w:hAnsi="Times New Roman" w:cs="Times New Roman"/>
          <w:sz w:val="28"/>
          <w:szCs w:val="28"/>
        </w:rPr>
        <w:t>взаимодействует</w:t>
      </w:r>
      <w:r w:rsidR="00FE6844">
        <w:rPr>
          <w:rFonts w:ascii="Times New Roman" w:hAnsi="Times New Roman" w:cs="Times New Roman"/>
          <w:sz w:val="28"/>
          <w:szCs w:val="28"/>
        </w:rPr>
        <w:t xml:space="preserve"> с</w:t>
      </w:r>
      <w:r w:rsidRPr="00F250FB">
        <w:rPr>
          <w:rFonts w:ascii="Times New Roman" w:hAnsi="Times New Roman" w:cs="Times New Roman"/>
          <w:sz w:val="28"/>
          <w:szCs w:val="28"/>
        </w:rPr>
        <w:t>:</w:t>
      </w:r>
    </w:p>
    <w:p w:rsidR="00E919CF" w:rsidRDefault="00E919CF" w:rsidP="00A50C3F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919CF">
        <w:rPr>
          <w:rFonts w:ascii="Times New Roman" w:hAnsi="Times New Roman" w:cs="Times New Roman"/>
          <w:sz w:val="28"/>
          <w:szCs w:val="28"/>
        </w:rPr>
        <w:t>Федеральной службой государственной регистрации, кадастра и картографии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292F" w:rsidRPr="0067292F" w:rsidRDefault="0067292F" w:rsidP="0067292F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7292F">
        <w:rPr>
          <w:rFonts w:ascii="Times New Roman" w:hAnsi="Times New Roman" w:cs="Times New Roman"/>
          <w:sz w:val="28"/>
          <w:szCs w:val="28"/>
        </w:rPr>
        <w:t>Федеральным государственным бюджетным учреждением «Федеральная кадастровая палата Федеральной службы государственной регистрации, кадастра и</w:t>
      </w:r>
      <w:r>
        <w:rPr>
          <w:rFonts w:ascii="Times New Roman" w:hAnsi="Times New Roman" w:cs="Times New Roman"/>
          <w:sz w:val="28"/>
          <w:szCs w:val="28"/>
        </w:rPr>
        <w:t xml:space="preserve"> картографии»;</w:t>
      </w:r>
    </w:p>
    <w:p w:rsidR="00E6694C" w:rsidRDefault="00E6694C" w:rsidP="00A50C3F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Территориальными структурными отделениями ФНС России;</w:t>
      </w:r>
    </w:p>
    <w:p w:rsidR="00AB6D23" w:rsidRDefault="008D648C" w:rsidP="00A50C3F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организациями Ф</w:t>
      </w:r>
      <w:r w:rsidR="00AB6D23" w:rsidRPr="00F250FB">
        <w:rPr>
          <w:rFonts w:ascii="Times New Roman" w:hAnsi="Times New Roman" w:cs="Times New Roman"/>
          <w:sz w:val="28"/>
          <w:szCs w:val="28"/>
        </w:rPr>
        <w:t>едеральной почтовой связи;</w:t>
      </w:r>
    </w:p>
    <w:p w:rsidR="008D648C" w:rsidRDefault="008D648C" w:rsidP="008D648C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E6844">
        <w:rPr>
          <w:rFonts w:ascii="Times New Roman" w:hAnsi="Times New Roman" w:cs="Times New Roman"/>
          <w:sz w:val="28"/>
          <w:szCs w:val="28"/>
        </w:rPr>
        <w:t>органами технической инвентаризации</w:t>
      </w:r>
      <w:r w:rsidR="00FE6844">
        <w:rPr>
          <w:rFonts w:ascii="Times New Roman" w:hAnsi="Times New Roman" w:cs="Times New Roman"/>
          <w:sz w:val="28"/>
          <w:szCs w:val="28"/>
        </w:rPr>
        <w:t xml:space="preserve"> и учета объектов недвижимости</w:t>
      </w:r>
      <w:r w:rsidRPr="00FE6844">
        <w:rPr>
          <w:rFonts w:ascii="Times New Roman" w:hAnsi="Times New Roman" w:cs="Times New Roman"/>
          <w:sz w:val="28"/>
          <w:szCs w:val="28"/>
        </w:rPr>
        <w:t>;</w:t>
      </w:r>
    </w:p>
    <w:p w:rsidR="00FE6844" w:rsidRPr="00FE6844" w:rsidRDefault="00FE6844" w:rsidP="008D648C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администрациями городских и сельских поселений Пушкинского муниципального района Московской области;</w:t>
      </w:r>
    </w:p>
    <w:p w:rsidR="00AB6D23" w:rsidRDefault="00AB6D23" w:rsidP="00A50C3F">
      <w:pPr>
        <w:pStyle w:val="ConsPlusNormal"/>
        <w:numPr>
          <w:ilvl w:val="0"/>
          <w:numId w:val="41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с многофункциональным</w:t>
      </w:r>
      <w:r w:rsidR="00424BC8" w:rsidRPr="00F250FB">
        <w:rPr>
          <w:rFonts w:ascii="Times New Roman" w:hAnsi="Times New Roman" w:cs="Times New Roman"/>
          <w:sz w:val="28"/>
          <w:szCs w:val="28"/>
        </w:rPr>
        <w:t>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B227C">
        <w:rPr>
          <w:rFonts w:ascii="Times New Roman" w:hAnsi="Times New Roman" w:cs="Times New Roman"/>
          <w:sz w:val="28"/>
          <w:szCs w:val="28"/>
        </w:rPr>
        <w:t>ами.</w:t>
      </w:r>
    </w:p>
    <w:p w:rsidR="009E7DA1" w:rsidRPr="00F250FB" w:rsidRDefault="009E7DA1" w:rsidP="009E7DA1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A5E5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FE6844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организует предоставление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на базе многофункциональных центров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E6844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 Московской области.</w:t>
      </w:r>
    </w:p>
    <w:p w:rsidR="005814EA" w:rsidRPr="00F250FB" w:rsidRDefault="00FE6844" w:rsidP="00E919CF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УСАиГ и</w:t>
      </w:r>
      <w:r w:rsidR="005814EA" w:rsidRPr="00F250FB">
        <w:rPr>
          <w:rFonts w:ascii="Times New Roman" w:hAnsi="Times New Roman" w:cs="Times New Roman"/>
          <w:sz w:val="28"/>
          <w:szCs w:val="28"/>
        </w:rPr>
        <w:t xml:space="preserve"> многофункциональные центры, на базе которых организовано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4C0CDE">
        <w:rPr>
          <w:rFonts w:ascii="Times New Roman" w:hAnsi="Times New Roman" w:cs="Times New Roman"/>
          <w:sz w:val="28"/>
          <w:szCs w:val="28"/>
        </w:rPr>
        <w:t>ной</w:t>
      </w:r>
      <w:r w:rsidR="005814EA" w:rsidRPr="00F250FB">
        <w:rPr>
          <w:rFonts w:ascii="Times New Roman" w:hAnsi="Times New Roman" w:cs="Times New Roman"/>
          <w:sz w:val="28"/>
          <w:szCs w:val="28"/>
        </w:rPr>
        <w:t xml:space="preserve"> услуги, не вправе требовать от заявителя осуществления действий, в том числе согласований, необходимых для получения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4C0CDE">
        <w:rPr>
          <w:rFonts w:ascii="Times New Roman" w:hAnsi="Times New Roman" w:cs="Times New Roman"/>
          <w:sz w:val="28"/>
          <w:szCs w:val="28"/>
        </w:rPr>
        <w:t>ной</w:t>
      </w:r>
      <w:r w:rsidR="005814EA" w:rsidRPr="00F250FB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</w:t>
      </w:r>
      <w:r w:rsidR="004C0CDE">
        <w:rPr>
          <w:rFonts w:ascii="Times New Roman" w:hAnsi="Times New Roman" w:cs="Times New Roman"/>
          <w:sz w:val="28"/>
          <w:szCs w:val="28"/>
        </w:rPr>
        <w:t xml:space="preserve"> (органы местного самоуправления)</w:t>
      </w:r>
      <w:r w:rsidR="005814EA" w:rsidRPr="00F250FB">
        <w:rPr>
          <w:rFonts w:ascii="Times New Roman" w:hAnsi="Times New Roman" w:cs="Times New Roman"/>
          <w:sz w:val="28"/>
          <w:szCs w:val="28"/>
        </w:rPr>
        <w:t xml:space="preserve">,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4C0CDE">
        <w:rPr>
          <w:rFonts w:ascii="Times New Roman" w:hAnsi="Times New Roman" w:cs="Times New Roman"/>
          <w:sz w:val="28"/>
          <w:szCs w:val="28"/>
        </w:rPr>
        <w:t>ных услуг.</w:t>
      </w:r>
    </w:p>
    <w:p w:rsidR="002B10B2" w:rsidRPr="00F250FB" w:rsidRDefault="002B10B2" w:rsidP="000E6C84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684A" w:rsidRPr="00F250FB" w:rsidRDefault="002B684A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4C0CDE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B684A" w:rsidRPr="00F250FB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0C3F" w:rsidRDefault="002B684A" w:rsidP="00E4716A">
      <w:pPr>
        <w:pStyle w:val="ConsPlusNormal"/>
        <w:numPr>
          <w:ilvl w:val="1"/>
          <w:numId w:val="1"/>
        </w:numPr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50C3F">
        <w:rPr>
          <w:rFonts w:ascii="Times New Roman" w:hAnsi="Times New Roman"/>
          <w:sz w:val="28"/>
          <w:szCs w:val="28"/>
        </w:rPr>
        <w:t xml:space="preserve">Результатом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50C3F" w:rsidRPr="00A50C3F">
        <w:rPr>
          <w:rFonts w:ascii="Times New Roman" w:hAnsi="Times New Roman"/>
          <w:sz w:val="28"/>
          <w:szCs w:val="28"/>
        </w:rPr>
        <w:t>ной</w:t>
      </w:r>
      <w:r w:rsidRPr="00A50C3F">
        <w:rPr>
          <w:rFonts w:ascii="Times New Roman" w:hAnsi="Times New Roman"/>
          <w:sz w:val="28"/>
          <w:szCs w:val="28"/>
        </w:rPr>
        <w:t xml:space="preserve"> услуги явля</w:t>
      </w:r>
      <w:r w:rsidR="00E4716A">
        <w:rPr>
          <w:rFonts w:ascii="Times New Roman" w:hAnsi="Times New Roman"/>
          <w:sz w:val="28"/>
          <w:szCs w:val="28"/>
        </w:rPr>
        <w:t>е</w:t>
      </w:r>
      <w:r w:rsidRPr="00A50C3F">
        <w:rPr>
          <w:rFonts w:ascii="Times New Roman" w:hAnsi="Times New Roman"/>
          <w:sz w:val="28"/>
          <w:szCs w:val="28"/>
        </w:rPr>
        <w:t>тся</w:t>
      </w:r>
      <w:r w:rsidR="006A34F9">
        <w:rPr>
          <w:rFonts w:ascii="Times New Roman" w:hAnsi="Times New Roman"/>
          <w:sz w:val="28"/>
          <w:szCs w:val="28"/>
        </w:rPr>
        <w:t>:</w:t>
      </w:r>
    </w:p>
    <w:p w:rsidR="00A83A69" w:rsidRPr="00A83A69" w:rsidRDefault="00A83A69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83A69">
        <w:rPr>
          <w:rFonts w:ascii="Times New Roman" w:hAnsi="Times New Roman"/>
          <w:sz w:val="28"/>
          <w:szCs w:val="28"/>
        </w:rPr>
        <w:t>постановление о присвоении адреса вновь возведенных объектов недвижимости;</w:t>
      </w:r>
    </w:p>
    <w:p w:rsidR="00A83A69" w:rsidRPr="00A83A69" w:rsidRDefault="00A83A69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83A69">
        <w:rPr>
          <w:rFonts w:ascii="Times New Roman" w:hAnsi="Times New Roman"/>
          <w:sz w:val="28"/>
          <w:szCs w:val="28"/>
        </w:rPr>
        <w:t>отказ в выдаче постановления о присвоении адреса вновь возведенных объектов недвижимости, оформленный на бумажном носителе или в электронной форме в соответствии с требованиями действующего законодательства;</w:t>
      </w:r>
    </w:p>
    <w:p w:rsidR="00A83A69" w:rsidRPr="00A83A69" w:rsidRDefault="00A83A69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83A69">
        <w:rPr>
          <w:rFonts w:ascii="Times New Roman" w:hAnsi="Times New Roman"/>
          <w:sz w:val="28"/>
          <w:szCs w:val="28"/>
        </w:rPr>
        <w:t>постановление о переадресации объекта недвижимости;</w:t>
      </w:r>
    </w:p>
    <w:p w:rsidR="00A83A69" w:rsidRPr="00A83A69" w:rsidRDefault="00A83A69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83A69">
        <w:rPr>
          <w:rFonts w:ascii="Times New Roman" w:hAnsi="Times New Roman"/>
          <w:sz w:val="28"/>
          <w:szCs w:val="28"/>
        </w:rPr>
        <w:t>отказ в выдаче постановления о переадресации объекта недвижимости, оформленный на бумажном носителе или в электронной форме в соответствии с требованиями действующего законодательства;</w:t>
      </w:r>
    </w:p>
    <w:p w:rsidR="00A83A69" w:rsidRPr="00A83A69" w:rsidRDefault="00A83A69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83A69">
        <w:rPr>
          <w:rFonts w:ascii="Times New Roman" w:hAnsi="Times New Roman"/>
          <w:sz w:val="28"/>
          <w:szCs w:val="28"/>
        </w:rPr>
        <w:t>постановление об аннулировании адреса объекта недвижимости;</w:t>
      </w:r>
    </w:p>
    <w:p w:rsidR="00A83A69" w:rsidRDefault="00A83A69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</w:t>
      </w:r>
      <w:r w:rsidRPr="00A83A69">
        <w:rPr>
          <w:rFonts w:ascii="Times New Roman" w:hAnsi="Times New Roman"/>
          <w:sz w:val="28"/>
          <w:szCs w:val="28"/>
        </w:rPr>
        <w:t xml:space="preserve">отказ в выдаче постановления о переадресации объекта недвижимости, оформленный на бумажном носителе или в электронной форме в соответствии с требованиями действующего </w:t>
      </w:r>
      <w:r w:rsidR="00DB6280">
        <w:rPr>
          <w:rFonts w:ascii="Times New Roman" w:hAnsi="Times New Roman"/>
          <w:sz w:val="28"/>
          <w:szCs w:val="28"/>
        </w:rPr>
        <w:t>законодательства.</w:t>
      </w:r>
    </w:p>
    <w:p w:rsidR="00FF4AD3" w:rsidRDefault="00FF4AD3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4AD3" w:rsidRPr="00A83A69" w:rsidRDefault="00FF4AD3" w:rsidP="00A83A6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B684A" w:rsidRPr="00F250FB" w:rsidRDefault="002B684A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7F6D0D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заявителя</w:t>
      </w:r>
    </w:p>
    <w:p w:rsidR="002B684A" w:rsidRPr="00F250FB" w:rsidRDefault="002B684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2E0" w:rsidRPr="00F250FB" w:rsidRDefault="00DB6280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1132E0" w:rsidRPr="00F250FB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194DCB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="001132E0" w:rsidRPr="00F250FB">
        <w:rPr>
          <w:rFonts w:ascii="Times New Roman" w:hAnsi="Times New Roman" w:cs="Times New Roman"/>
          <w:sz w:val="28"/>
          <w:szCs w:val="28"/>
        </w:rPr>
        <w:t xml:space="preserve"> заявителя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634BB">
        <w:rPr>
          <w:rFonts w:ascii="Times New Roman" w:hAnsi="Times New Roman" w:cs="Times New Roman"/>
          <w:sz w:val="28"/>
          <w:szCs w:val="28"/>
        </w:rPr>
        <w:t>ной</w:t>
      </w:r>
      <w:r w:rsidR="001132E0" w:rsidRPr="00F250F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2B10B2" w:rsidRPr="00F250FB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98220D" w:rsidRPr="00F250FB">
        <w:rPr>
          <w:rFonts w:ascii="Times New Roman" w:hAnsi="Times New Roman" w:cs="Times New Roman"/>
          <w:sz w:val="28"/>
          <w:szCs w:val="28"/>
        </w:rPr>
        <w:t>1 рабочего дня</w:t>
      </w:r>
      <w:r w:rsidR="001132E0" w:rsidRPr="00F250FB">
        <w:rPr>
          <w:rFonts w:ascii="Times New Roman" w:hAnsi="Times New Roman" w:cs="Times New Roman"/>
          <w:sz w:val="28"/>
          <w:szCs w:val="28"/>
        </w:rPr>
        <w:t xml:space="preserve"> с момента поступления </w:t>
      </w:r>
      <w:r w:rsidR="00194DCB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="001132E0" w:rsidRPr="00F250FB">
        <w:rPr>
          <w:rFonts w:ascii="Times New Roman" w:hAnsi="Times New Roman" w:cs="Times New Roman"/>
          <w:sz w:val="28"/>
          <w:szCs w:val="28"/>
        </w:rPr>
        <w:t xml:space="preserve"> в </w:t>
      </w:r>
      <w:r w:rsidR="00A822C8">
        <w:rPr>
          <w:rFonts w:ascii="Times New Roman" w:hAnsi="Times New Roman"/>
          <w:sz w:val="28"/>
          <w:szCs w:val="28"/>
        </w:rPr>
        <w:t>УСАиГ.</w:t>
      </w:r>
    </w:p>
    <w:p w:rsidR="005814EA" w:rsidRPr="00F250FB" w:rsidRDefault="005814EA" w:rsidP="00581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7.2. Регистрация </w:t>
      </w:r>
      <w:r w:rsidR="00194DCB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заявителя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25DAD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50FB">
        <w:rPr>
          <w:rFonts w:ascii="Times New Roman" w:hAnsi="Times New Roman" w:cs="Times New Roman"/>
          <w:sz w:val="28"/>
          <w:szCs w:val="28"/>
        </w:rPr>
        <w:t xml:space="preserve">услуги, переданного на бумажном носителе из многофункционального центра в </w:t>
      </w:r>
      <w:r w:rsidR="00A822C8">
        <w:rPr>
          <w:rFonts w:ascii="Times New Roman" w:hAnsi="Times New Roman"/>
          <w:sz w:val="28"/>
          <w:szCs w:val="28"/>
        </w:rPr>
        <w:t>УСАиГ</w:t>
      </w:r>
      <w:r w:rsidRPr="00F250FB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</w:t>
      </w:r>
      <w:r w:rsidR="000749D4" w:rsidRPr="00F250FB">
        <w:rPr>
          <w:rFonts w:ascii="Times New Roman" w:hAnsi="Times New Roman" w:cs="Times New Roman"/>
          <w:sz w:val="28"/>
          <w:szCs w:val="28"/>
        </w:rPr>
        <w:t>1 рабочего дня</w:t>
      </w:r>
      <w:r w:rsidRPr="00F250FB">
        <w:rPr>
          <w:rFonts w:ascii="Times New Roman" w:hAnsi="Times New Roman" w:cs="Times New Roman"/>
          <w:sz w:val="28"/>
          <w:szCs w:val="28"/>
        </w:rPr>
        <w:t xml:space="preserve">, </w:t>
      </w:r>
      <w:r w:rsidR="000749D4" w:rsidRPr="00F250FB">
        <w:rPr>
          <w:rFonts w:ascii="Times New Roman" w:hAnsi="Times New Roman" w:cs="Times New Roman"/>
          <w:sz w:val="28"/>
          <w:szCs w:val="28"/>
        </w:rPr>
        <w:t>следующего за днем</w:t>
      </w:r>
      <w:r w:rsidRPr="00F250FB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194DCB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в </w:t>
      </w:r>
      <w:r w:rsidR="00A822C8">
        <w:rPr>
          <w:rFonts w:ascii="Times New Roman" w:hAnsi="Times New Roman"/>
          <w:sz w:val="28"/>
          <w:szCs w:val="28"/>
        </w:rPr>
        <w:t>УСАиГ.</w:t>
      </w:r>
    </w:p>
    <w:p w:rsidR="001132E0" w:rsidRPr="00F250FB" w:rsidRDefault="005814EA" w:rsidP="00581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7.3. Регистрация </w:t>
      </w:r>
      <w:r w:rsidR="00194DCB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заявителя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F64D9A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</w:t>
      </w:r>
      <w:r w:rsidR="00F64D9A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Московской области, осуществляется в срок не позднее </w:t>
      </w:r>
      <w:r w:rsidR="000749D4" w:rsidRPr="00F250FB">
        <w:rPr>
          <w:rFonts w:ascii="Times New Roman" w:hAnsi="Times New Roman" w:cs="Times New Roman"/>
          <w:sz w:val="28"/>
          <w:szCs w:val="28"/>
        </w:rPr>
        <w:t>1 рабочего дня</w:t>
      </w:r>
      <w:r w:rsidRPr="00F250FB">
        <w:rPr>
          <w:rFonts w:ascii="Times New Roman" w:hAnsi="Times New Roman" w:cs="Times New Roman"/>
          <w:sz w:val="28"/>
          <w:szCs w:val="28"/>
        </w:rPr>
        <w:t xml:space="preserve">, </w:t>
      </w:r>
      <w:r w:rsidR="000749D4" w:rsidRPr="00F250FB">
        <w:rPr>
          <w:rFonts w:ascii="Times New Roman" w:hAnsi="Times New Roman" w:cs="Times New Roman"/>
          <w:sz w:val="28"/>
          <w:szCs w:val="28"/>
        </w:rPr>
        <w:t>следующего за днем</w:t>
      </w:r>
      <w:r w:rsidRPr="00F250FB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7F6D0D" w:rsidRPr="00F250F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F250FB">
        <w:rPr>
          <w:rFonts w:ascii="Times New Roman" w:hAnsi="Times New Roman" w:cs="Times New Roman"/>
          <w:sz w:val="28"/>
          <w:szCs w:val="28"/>
        </w:rPr>
        <w:t>в</w:t>
      </w:r>
      <w:r w:rsidR="006F5B38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A822C8">
        <w:rPr>
          <w:rFonts w:ascii="Times New Roman" w:hAnsi="Times New Roman"/>
          <w:sz w:val="28"/>
          <w:szCs w:val="28"/>
        </w:rPr>
        <w:t>УСАиГ.</w:t>
      </w:r>
    </w:p>
    <w:p w:rsidR="00047855" w:rsidRPr="00F250FB" w:rsidRDefault="0004785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42A2" w:rsidRPr="00F250FB" w:rsidRDefault="007B42A2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F250FB" w:rsidRDefault="002B684A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2014EB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B684A" w:rsidRPr="00F250FB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4AD3" w:rsidRDefault="00FF4AD3" w:rsidP="00FF4A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3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B38" w:rsidRPr="00A822C8">
        <w:rPr>
          <w:rFonts w:ascii="Times New Roman" w:hAnsi="Times New Roman" w:cs="Times New Roman"/>
          <w:sz w:val="28"/>
          <w:szCs w:val="28"/>
        </w:rPr>
        <w:t xml:space="preserve">8.1. Срок предоставления </w:t>
      </w:r>
      <w:r w:rsidR="002717EB" w:rsidRPr="00A822C8">
        <w:rPr>
          <w:rFonts w:ascii="Times New Roman" w:hAnsi="Times New Roman" w:cs="Times New Roman"/>
          <w:sz w:val="28"/>
          <w:szCs w:val="28"/>
        </w:rPr>
        <w:t>государствен</w:t>
      </w:r>
      <w:r w:rsidR="002014EB" w:rsidRPr="00A822C8">
        <w:rPr>
          <w:rFonts w:ascii="Times New Roman" w:hAnsi="Times New Roman" w:cs="Times New Roman"/>
          <w:sz w:val="28"/>
          <w:szCs w:val="28"/>
        </w:rPr>
        <w:t>ной</w:t>
      </w:r>
      <w:r w:rsidR="006F5B38" w:rsidRPr="00A822C8">
        <w:rPr>
          <w:rFonts w:ascii="Times New Roman" w:hAnsi="Times New Roman" w:cs="Times New Roman"/>
          <w:sz w:val="28"/>
          <w:szCs w:val="28"/>
        </w:rPr>
        <w:t xml:space="preserve"> услуги не</w:t>
      </w:r>
      <w:r w:rsidR="00FC5205" w:rsidRPr="00A822C8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6F5B38" w:rsidRPr="00A822C8"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A822C8">
        <w:rPr>
          <w:rFonts w:ascii="Times New Roman" w:hAnsi="Times New Roman" w:cs="Times New Roman"/>
          <w:sz w:val="28"/>
          <w:szCs w:val="28"/>
        </w:rPr>
        <w:t>18</w:t>
      </w:r>
      <w:r w:rsidR="00FC5205" w:rsidRPr="00A822C8"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A822C8">
        <w:rPr>
          <w:rFonts w:ascii="Times New Roman" w:hAnsi="Times New Roman" w:cs="Times New Roman"/>
          <w:sz w:val="28"/>
          <w:szCs w:val="28"/>
        </w:rPr>
        <w:t>рабочих</w:t>
      </w:r>
      <w:r w:rsidR="00FC5205" w:rsidRPr="00A822C8">
        <w:rPr>
          <w:rFonts w:ascii="Times New Roman" w:hAnsi="Times New Roman" w:cs="Times New Roman"/>
          <w:sz w:val="28"/>
          <w:szCs w:val="28"/>
        </w:rPr>
        <w:t xml:space="preserve"> дней</w:t>
      </w:r>
      <w:r w:rsidR="006F5B38" w:rsidRPr="00F250F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6F5B38" w:rsidRPr="00F250FB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6F5B38" w:rsidRPr="00F250FB">
        <w:rPr>
          <w:rFonts w:ascii="Times New Roman" w:hAnsi="Times New Roman" w:cs="Times New Roman"/>
          <w:sz w:val="28"/>
          <w:szCs w:val="28"/>
        </w:rPr>
        <w:t xml:space="preserve"> запроса заявителя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2014EB">
        <w:rPr>
          <w:rFonts w:ascii="Times New Roman" w:hAnsi="Times New Roman" w:cs="Times New Roman"/>
          <w:sz w:val="28"/>
          <w:szCs w:val="28"/>
        </w:rPr>
        <w:t>ной</w:t>
      </w:r>
      <w:r w:rsidR="006F5B38" w:rsidRPr="00F250FB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DB6280">
        <w:rPr>
          <w:rFonts w:ascii="Times New Roman" w:hAnsi="Times New Roman" w:cs="Times New Roman"/>
          <w:sz w:val="28"/>
          <w:szCs w:val="28"/>
        </w:rPr>
        <w:t>а</w:t>
      </w:r>
      <w:r w:rsidR="00DB6280" w:rsidRPr="005A5E5C">
        <w:rPr>
          <w:rFonts w:ascii="Times New Roman" w:hAnsi="Times New Roman" w:cs="Times New Roman"/>
          <w:sz w:val="28"/>
          <w:szCs w:val="28"/>
        </w:rPr>
        <w:t>дминистраци</w:t>
      </w:r>
      <w:r w:rsidR="00DB6280">
        <w:rPr>
          <w:rFonts w:ascii="Times New Roman" w:hAnsi="Times New Roman" w:cs="Times New Roman"/>
          <w:sz w:val="28"/>
          <w:szCs w:val="28"/>
        </w:rPr>
        <w:t>и</w:t>
      </w:r>
      <w:r w:rsidR="00DB6280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DB6280">
        <w:rPr>
          <w:rFonts w:ascii="Times New Roman" w:hAnsi="Times New Roman" w:cs="Times New Roman"/>
          <w:sz w:val="28"/>
          <w:szCs w:val="28"/>
        </w:rPr>
        <w:t>Пушкинского муниципального района.</w:t>
      </w:r>
    </w:p>
    <w:p w:rsidR="002951EF" w:rsidRPr="00F250FB" w:rsidRDefault="006F5B38" w:rsidP="002951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8.2. Срок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2014EB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запрос на получение которой передан заявителем через многофункциональный центр, исчисляется </w:t>
      </w:r>
      <w:r w:rsidR="002951EF" w:rsidRPr="002951EF">
        <w:rPr>
          <w:rFonts w:ascii="Times New Roman" w:hAnsi="Times New Roman" w:cs="Times New Roman"/>
          <w:sz w:val="28"/>
          <w:szCs w:val="28"/>
        </w:rPr>
        <w:t>со дня передачи многофункциональным центром заявления и документов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2951EF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2014EB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DB6280">
        <w:rPr>
          <w:rFonts w:ascii="Times New Roman" w:hAnsi="Times New Roman" w:cs="Times New Roman"/>
          <w:sz w:val="28"/>
          <w:szCs w:val="28"/>
        </w:rPr>
        <w:t>а</w:t>
      </w:r>
      <w:r w:rsidR="00DB6280" w:rsidRPr="005A5E5C">
        <w:rPr>
          <w:rFonts w:ascii="Times New Roman" w:hAnsi="Times New Roman" w:cs="Times New Roman"/>
          <w:sz w:val="28"/>
          <w:szCs w:val="28"/>
        </w:rPr>
        <w:t>дминистраци</w:t>
      </w:r>
      <w:r w:rsidR="00DB6280">
        <w:rPr>
          <w:rFonts w:ascii="Times New Roman" w:hAnsi="Times New Roman" w:cs="Times New Roman"/>
          <w:sz w:val="28"/>
          <w:szCs w:val="28"/>
        </w:rPr>
        <w:t>ю Пушкинского муниципального района.</w:t>
      </w:r>
    </w:p>
    <w:p w:rsidR="006F5B38" w:rsidRPr="00F250FB" w:rsidRDefault="006F5B38" w:rsidP="006F5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8.3. Срок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2014EB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исчисляется без учета 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 xml:space="preserve">срока передачи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68B2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из </w:t>
      </w:r>
      <w:r w:rsidR="00DB6280">
        <w:rPr>
          <w:rFonts w:ascii="Times New Roman" w:hAnsi="Times New Roman" w:cs="Times New Roman"/>
          <w:sz w:val="28"/>
          <w:szCs w:val="28"/>
        </w:rPr>
        <w:t>а</w:t>
      </w:r>
      <w:r w:rsidR="00DB6280" w:rsidRPr="005A5E5C">
        <w:rPr>
          <w:rFonts w:ascii="Times New Roman" w:hAnsi="Times New Roman" w:cs="Times New Roman"/>
          <w:sz w:val="28"/>
          <w:szCs w:val="28"/>
        </w:rPr>
        <w:t>дминистраци</w:t>
      </w:r>
      <w:r w:rsidR="00DB6280">
        <w:rPr>
          <w:rFonts w:ascii="Times New Roman" w:hAnsi="Times New Roman" w:cs="Times New Roman"/>
          <w:sz w:val="28"/>
          <w:szCs w:val="28"/>
        </w:rPr>
        <w:t>и</w:t>
      </w:r>
      <w:r w:rsidR="00DB6280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DB6280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</w:t>
      </w:r>
      <w:r w:rsidRPr="00F250FB">
        <w:rPr>
          <w:rFonts w:ascii="Times New Roman" w:hAnsi="Times New Roman" w:cs="Times New Roman"/>
          <w:sz w:val="28"/>
          <w:szCs w:val="28"/>
        </w:rPr>
        <w:t>в многофункциональный центр</w:t>
      </w:r>
      <w:r w:rsidR="002951EF">
        <w:rPr>
          <w:rFonts w:ascii="Times New Roman" w:hAnsi="Times New Roman" w:cs="Times New Roman"/>
          <w:sz w:val="28"/>
          <w:szCs w:val="28"/>
        </w:rPr>
        <w:t>.</w:t>
      </w:r>
    </w:p>
    <w:p w:rsidR="006F5B38" w:rsidRPr="00F250FB" w:rsidRDefault="006F5B38" w:rsidP="006F5B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8.4. В случае подачи </w:t>
      </w:r>
      <w:r w:rsidR="00997066" w:rsidRPr="00F250FB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F250FB">
        <w:rPr>
          <w:rFonts w:ascii="Times New Roman" w:hAnsi="Times New Roman" w:cs="Times New Roman"/>
          <w:sz w:val="28"/>
          <w:szCs w:val="28"/>
        </w:rPr>
        <w:t xml:space="preserve">заявления на получение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50FEB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через Единый портал государственных и муниципальных услуг или Портал государственных и муниципальных услуг Московской области</w:t>
      </w:r>
      <w:r w:rsidR="00997066" w:rsidRPr="00F250FB">
        <w:rPr>
          <w:rFonts w:ascii="Times New Roman" w:hAnsi="Times New Roman" w:cs="Times New Roman"/>
          <w:sz w:val="28"/>
          <w:szCs w:val="28"/>
        </w:rPr>
        <w:t xml:space="preserve"> срок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50FEB">
        <w:rPr>
          <w:rFonts w:ascii="Times New Roman" w:hAnsi="Times New Roman" w:cs="Times New Roman"/>
          <w:sz w:val="28"/>
          <w:szCs w:val="28"/>
        </w:rPr>
        <w:t>ной</w:t>
      </w:r>
      <w:r w:rsidR="00997066" w:rsidRPr="00F250F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97066" w:rsidRPr="00A4244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C5205" w:rsidRPr="00A42447">
        <w:rPr>
          <w:rFonts w:ascii="Times New Roman" w:hAnsi="Times New Roman" w:cs="Times New Roman"/>
          <w:sz w:val="28"/>
          <w:szCs w:val="28"/>
        </w:rPr>
        <w:t>не более</w:t>
      </w:r>
      <w:r w:rsidR="001E18A5" w:rsidRPr="00A42447"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A42447">
        <w:rPr>
          <w:rFonts w:ascii="Times New Roman" w:hAnsi="Times New Roman" w:cs="Times New Roman"/>
          <w:sz w:val="28"/>
          <w:szCs w:val="28"/>
        </w:rPr>
        <w:t>18</w:t>
      </w:r>
      <w:r w:rsidR="00FC5205" w:rsidRPr="00A42447"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A42447">
        <w:rPr>
          <w:rFonts w:ascii="Times New Roman" w:hAnsi="Times New Roman" w:cs="Times New Roman"/>
          <w:sz w:val="28"/>
          <w:szCs w:val="28"/>
        </w:rPr>
        <w:t>рабочих</w:t>
      </w:r>
      <w:r w:rsidR="00FC5205" w:rsidRPr="00A42447">
        <w:rPr>
          <w:rFonts w:ascii="Times New Roman" w:hAnsi="Times New Roman" w:cs="Times New Roman"/>
          <w:sz w:val="28"/>
          <w:szCs w:val="28"/>
        </w:rPr>
        <w:t xml:space="preserve"> дней</w:t>
      </w:r>
      <w:r w:rsidR="00FF44EA" w:rsidRPr="00A42447">
        <w:rPr>
          <w:rFonts w:ascii="Times New Roman" w:hAnsi="Times New Roman" w:cs="Times New Roman"/>
          <w:sz w:val="18"/>
          <w:szCs w:val="18"/>
        </w:rPr>
        <w:t>.</w:t>
      </w:r>
    </w:p>
    <w:p w:rsidR="00047855" w:rsidRPr="00F250FB" w:rsidRDefault="00047855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855" w:rsidRPr="00F250FB" w:rsidRDefault="00047855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Срок приостановления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50FEB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50FB">
        <w:rPr>
          <w:rFonts w:ascii="Times New Roman" w:hAnsi="Times New Roman" w:cs="Times New Roman"/>
          <w:sz w:val="28"/>
          <w:szCs w:val="28"/>
        </w:rPr>
        <w:t>услуги</w:t>
      </w:r>
    </w:p>
    <w:p w:rsidR="002B684A" w:rsidRPr="00F250FB" w:rsidRDefault="002B684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855" w:rsidRPr="00F250FB" w:rsidRDefault="00047855" w:rsidP="00FE5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9.1. </w:t>
      </w:r>
      <w:r w:rsidR="00350FE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50FEB">
        <w:rPr>
          <w:rFonts w:ascii="Times New Roman" w:hAnsi="Times New Roman" w:cs="Times New Roman"/>
          <w:sz w:val="28"/>
          <w:szCs w:val="28"/>
        </w:rPr>
        <w:t>ной услуги отсутствуют</w:t>
      </w:r>
      <w:r w:rsidR="00FE55E6" w:rsidRPr="00F250FB">
        <w:rPr>
          <w:rFonts w:ascii="Times New Roman" w:hAnsi="Times New Roman" w:cs="Times New Roman"/>
          <w:sz w:val="28"/>
          <w:szCs w:val="28"/>
        </w:rPr>
        <w:t>.</w:t>
      </w:r>
    </w:p>
    <w:p w:rsidR="00DC681E" w:rsidRPr="00F250FB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7335" w:rsidRPr="00F250FB" w:rsidRDefault="00667335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Правовые основания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1E1E0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67335" w:rsidRPr="00F250FB" w:rsidRDefault="00667335" w:rsidP="00667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12AE" w:rsidRPr="00F250FB" w:rsidRDefault="00C9771B" w:rsidP="00FE5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FE55E6" w:rsidRPr="00F250FB">
        <w:rPr>
          <w:rFonts w:ascii="Times New Roman" w:hAnsi="Times New Roman" w:cs="Times New Roman"/>
          <w:sz w:val="28"/>
          <w:szCs w:val="28"/>
        </w:rPr>
        <w:t>0</w:t>
      </w:r>
      <w:r w:rsidR="00667335" w:rsidRPr="00F250FB">
        <w:rPr>
          <w:rFonts w:ascii="Times New Roman" w:hAnsi="Times New Roman" w:cs="Times New Roman"/>
          <w:sz w:val="28"/>
          <w:szCs w:val="28"/>
        </w:rPr>
        <w:t>.</w:t>
      </w:r>
      <w:r w:rsidR="002B684A" w:rsidRPr="00F250FB">
        <w:rPr>
          <w:rFonts w:ascii="Times New Roman" w:hAnsi="Times New Roman" w:cs="Times New Roman"/>
          <w:sz w:val="28"/>
          <w:szCs w:val="28"/>
        </w:rPr>
        <w:t>1</w:t>
      </w:r>
      <w:r w:rsidR="00667335" w:rsidRPr="00F250FB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1E1E03">
        <w:rPr>
          <w:rFonts w:ascii="Times New Roman" w:hAnsi="Times New Roman" w:cs="Times New Roman"/>
          <w:sz w:val="28"/>
          <w:szCs w:val="28"/>
        </w:rPr>
        <w:t>ной</w:t>
      </w:r>
      <w:r w:rsidR="00667335" w:rsidRPr="00F250FB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с: 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Конституцией Российской Федерации, принятой всенародным голосованием</w:t>
      </w:r>
    </w:p>
    <w:p w:rsidR="00214FD1" w:rsidRPr="00214FD1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12.12.1993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«Российская газета», 25.12.1993, №237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Федеральным законом от 06.10.2003 № 131-ФЗ «Об общих принципах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«Собрание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законодательства Российской Федерации», 06.10.2003, № 40, ст. 38224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– Градостроительным кодексом Российской Федерации от 29.12.2004 № 190-ФЗ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«Российская газета», № 290, 30.12.2004, «Собрание законодательства РФ»,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03.01.2005, № 1 (часть 1), ст. 16, «Парламентская газета», № 5-6, 14.01.2005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Федеральным законом от 02.05.2006 № 59-ФЗ «О порядке рассмотрения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обращений граждан Российской Федерации»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«Российская газета», №95,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05.05.2006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Федеральным законом от 27.07.2010 №210-ФЗ «Об организации предоставления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«Российская газета», №168,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30.07.2010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постановлением Правительства Российской Федерации от 16.05.2011 №373 «О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разработке и утверждении административных регламентов исполнения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государственных функций и административных регламентов предоставления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государственных услуг»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«Собрание законодательства Российской Федерации»,</w:t>
      </w:r>
    </w:p>
    <w:p w:rsid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30.05.2011, №22, ст. 3169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9000D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9000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9000D">
        <w:rPr>
          <w:rFonts w:ascii="Times New Roman" w:hAnsi="Times New Roman" w:cs="Times New Roman"/>
          <w:sz w:val="28"/>
          <w:szCs w:val="28"/>
        </w:rPr>
        <w:t xml:space="preserve">1221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9000D">
        <w:rPr>
          <w:rFonts w:ascii="Times New Roman" w:hAnsi="Times New Roman" w:cs="Times New Roman"/>
          <w:sz w:val="28"/>
          <w:szCs w:val="28"/>
        </w:rPr>
        <w:t>Об утверждении Правил присвоения, изменения и анну</w:t>
      </w:r>
      <w:r>
        <w:rPr>
          <w:rFonts w:ascii="Times New Roman" w:hAnsi="Times New Roman" w:cs="Times New Roman"/>
          <w:sz w:val="28"/>
          <w:szCs w:val="28"/>
        </w:rPr>
        <w:t>лирования адресов»;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распоряжением Правительства Российской Федерации от 17.12.2009 №1993-р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«Об утверждении сводного перечня первоочередных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 xml:space="preserve">муниципальных услуг, предоставляемых в электронном виде»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«Российская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газета», №247, 23.12.2009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распоряжением Правительства Российской Федерации от 25.04.2011 №729-р 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утверждении перечня услуг, оказываемых государственными и 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учреждениями и другими организациями, в которых размещается государственное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задание (заказ) или муниципальное задание (заказ), подлежащих включению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реестры государственных или муниципальных услуг и предоставляемых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 xml:space="preserve">электронной форме»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«Российская газета», №93, 29.04.2011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приказом ФНС РФ от 31.08.2011 № ММВ-7-6/529 «Об утверждении Порядка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ведения адресной системы и предоставления содержащейся в ней адресной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 xml:space="preserve">информации»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 xml:space="preserve">«Российская газета»,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9000D">
        <w:rPr>
          <w:rFonts w:ascii="Times New Roman" w:hAnsi="Times New Roman" w:cs="Times New Roman"/>
          <w:sz w:val="28"/>
          <w:szCs w:val="28"/>
        </w:rPr>
        <w:t xml:space="preserve"> 231, 14.10.2011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приказом ФНС РФ от 31.08.2011 № ММВ-7-1/525 «Об утверждении Единых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требований к описанию адресов при ведении ведомственных информационных</w:t>
      </w:r>
    </w:p>
    <w:p w:rsid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ресурсов»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– </w:t>
      </w:r>
      <w:r w:rsidR="0001499C"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законом Московской области от 05.10.2006 № 164/2006-ОЗ «О рассмотрении</w:t>
      </w:r>
    </w:p>
    <w:p w:rsid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обращений граждан»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 xml:space="preserve">«Ежедневные Новости. </w:t>
      </w:r>
      <w:proofErr w:type="gramStart"/>
      <w:r w:rsidRPr="0039000D">
        <w:rPr>
          <w:rFonts w:ascii="Times New Roman" w:hAnsi="Times New Roman" w:cs="Times New Roman"/>
          <w:sz w:val="28"/>
          <w:szCs w:val="28"/>
        </w:rPr>
        <w:t>Подмосковье», № 189, 11.10.2006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1499C" w:rsidRPr="0001499C" w:rsidRDefault="0001499C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 xml:space="preserve">– </w:t>
      </w:r>
      <w:r w:rsidRPr="0001499C">
        <w:rPr>
          <w:rFonts w:ascii="Times New Roman" w:hAnsi="Times New Roman" w:cs="Times New Roman"/>
          <w:color w:val="000000"/>
          <w:sz w:val="28"/>
          <w:szCs w:val="28"/>
        </w:rPr>
        <w:t>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постановлением Правительства Московской области от 25.04.2011 №365/15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26.02.2013 «Об утверждении Порядка разработки и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административных регламентов исполнения государственных функций и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административных регламентов предоставления государственных услуг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центральными исполнительными органами государственной власти Московской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 xml:space="preserve">области, государственными органами Московской области»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«Ежедневные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Новости. Подмосковье», №77, 05.05.2011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– постановлением Правительства Московской области от 27.09.2013 №777/42 «Об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услуг исполнительных органов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государственной власти Московской области на базе многофункциональных</w:t>
      </w:r>
    </w:p>
    <w:p w:rsidR="0039000D" w:rsidRP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центров предоставления государственных и муниципальных услуг, а также об</w:t>
      </w:r>
    </w:p>
    <w:p w:rsidR="0039000D" w:rsidRDefault="0039000D" w:rsidP="003900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000D">
        <w:rPr>
          <w:rFonts w:ascii="Times New Roman" w:hAnsi="Times New Roman" w:cs="Times New Roman"/>
          <w:sz w:val="28"/>
          <w:szCs w:val="28"/>
        </w:rPr>
        <w:t>утверждении Перечня государственных услуг исполнительных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государственной власти Московской области, предоставление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организуется по принципу «одного окна», в том числе на 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многофункциональных центров предоставления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муниципальных услуг, и Рекомендуемого перечня муниципальных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предоставляемых органами местного самоуправления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Московской области, а также услуг, оказываемых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и другими организациями, предоставление которых организуется по принципу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«одного окна», в том числе на базе многофункциональных центров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9000D">
        <w:rPr>
          <w:rFonts w:ascii="Times New Roman" w:hAnsi="Times New Roman" w:cs="Times New Roman"/>
          <w:sz w:val="28"/>
          <w:szCs w:val="28"/>
        </w:rPr>
        <w:t>«Ежедневные Новости.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0D">
        <w:rPr>
          <w:rFonts w:ascii="Times New Roman" w:hAnsi="Times New Roman" w:cs="Times New Roman"/>
          <w:sz w:val="28"/>
          <w:szCs w:val="28"/>
        </w:rPr>
        <w:t>Подмосковье», №199, 24.10.2013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000D">
        <w:rPr>
          <w:rFonts w:ascii="Times New Roman" w:hAnsi="Times New Roman" w:cs="Times New Roman"/>
          <w:sz w:val="28"/>
          <w:szCs w:val="28"/>
        </w:rPr>
        <w:t>;</w:t>
      </w:r>
    </w:p>
    <w:p w:rsidR="00AB46B2" w:rsidRPr="00623282" w:rsidRDefault="0039000D" w:rsidP="00AB46B2">
      <w:pPr>
        <w:pStyle w:val="ae"/>
        <w:ind w:left="142" w:right="195"/>
        <w:rPr>
          <w:rFonts w:ascii="Arial" w:hAnsi="Arial" w:cs="Arial"/>
          <w:bCs/>
          <w:spacing w:val="-2"/>
          <w:w w:val="102"/>
        </w:rPr>
      </w:pPr>
      <w:r w:rsidRPr="00A42447">
        <w:rPr>
          <w:szCs w:val="28"/>
        </w:rPr>
        <w:t>–</w:t>
      </w:r>
      <w:r w:rsidR="00A42447" w:rsidRPr="00A42447">
        <w:rPr>
          <w:szCs w:val="28"/>
        </w:rPr>
        <w:t xml:space="preserve"> </w:t>
      </w:r>
      <w:r w:rsidR="00AB46B2" w:rsidRPr="00AB46B2">
        <w:rPr>
          <w:bCs/>
          <w:spacing w:val="-2"/>
          <w:w w:val="102"/>
        </w:rPr>
        <w:t xml:space="preserve"> Уставом Пушкинского муниципального района Московской области</w:t>
      </w:r>
      <w:r w:rsidR="00AB46B2">
        <w:rPr>
          <w:bCs/>
          <w:spacing w:val="-2"/>
          <w:w w:val="102"/>
        </w:rPr>
        <w:t>.</w:t>
      </w:r>
    </w:p>
    <w:p w:rsidR="00583328" w:rsidRDefault="00583328" w:rsidP="00214F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3328" w:rsidRDefault="00583328" w:rsidP="00583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DC4" w:rsidRPr="00F250FB" w:rsidRDefault="00B67DC4" w:rsidP="00B67D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3D21" w:rsidRPr="00F250FB" w:rsidRDefault="00083D21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</w:t>
      </w:r>
    </w:p>
    <w:p w:rsidR="000E6C84" w:rsidRPr="00F250FB" w:rsidRDefault="00083D21" w:rsidP="00083D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с нормативными правовыми актами Российской Федерации, нормативными правовыми актами Московской области</w:t>
      </w:r>
      <w:r w:rsidR="00EB46D5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B46D5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B46D5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3D2FC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 При обращении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8761B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A402A">
        <w:rPr>
          <w:rFonts w:ascii="Times New Roman" w:hAnsi="Times New Roman" w:cs="Times New Roman"/>
          <w:sz w:val="28"/>
          <w:szCs w:val="28"/>
        </w:rPr>
        <w:t>п</w:t>
      </w:r>
      <w:r w:rsidR="00EC515A" w:rsidRPr="00EC515A">
        <w:rPr>
          <w:rFonts w:ascii="Times New Roman" w:hAnsi="Times New Roman" w:cs="Times New Roman"/>
          <w:sz w:val="28"/>
          <w:szCs w:val="28"/>
        </w:rPr>
        <w:t xml:space="preserve">о </w:t>
      </w:r>
      <w:r w:rsidR="006A402A" w:rsidRPr="0021151F">
        <w:rPr>
          <w:rFonts w:ascii="Times New Roman" w:hAnsi="Times New Roman" w:cs="Times New Roman"/>
          <w:sz w:val="28"/>
          <w:szCs w:val="28"/>
        </w:rPr>
        <w:t>присвоени</w:t>
      </w:r>
      <w:r w:rsidR="006A402A">
        <w:rPr>
          <w:rFonts w:ascii="Times New Roman" w:hAnsi="Times New Roman" w:cs="Times New Roman"/>
          <w:sz w:val="28"/>
          <w:szCs w:val="28"/>
        </w:rPr>
        <w:t>ю</w:t>
      </w:r>
      <w:r w:rsidR="006A402A" w:rsidRPr="0021151F">
        <w:rPr>
          <w:rFonts w:ascii="Times New Roman" w:hAnsi="Times New Roman" w:cs="Times New Roman"/>
          <w:sz w:val="28"/>
          <w:szCs w:val="28"/>
        </w:rPr>
        <w:t xml:space="preserve"> объекту адресации адреса, изменения и</w:t>
      </w:r>
      <w:r w:rsidR="006A402A">
        <w:rPr>
          <w:rFonts w:ascii="Times New Roman" w:hAnsi="Times New Roman" w:cs="Times New Roman"/>
          <w:sz w:val="28"/>
          <w:szCs w:val="28"/>
        </w:rPr>
        <w:t xml:space="preserve"> аннулирования такого адреса</w:t>
      </w:r>
      <w:r w:rsidR="00EC515A" w:rsidRPr="00EC515A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F250FB">
        <w:rPr>
          <w:rFonts w:ascii="Times New Roman" w:hAnsi="Times New Roman" w:cs="Times New Roman"/>
          <w:sz w:val="28"/>
          <w:szCs w:val="28"/>
        </w:rPr>
        <w:t>заявитель представляет:</w:t>
      </w:r>
    </w:p>
    <w:p w:rsidR="000E6C84" w:rsidRPr="00F250FB" w:rsidRDefault="003D2FC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D112AE" w:rsidRPr="00F250FB">
        <w:rPr>
          <w:rFonts w:ascii="Times New Roman" w:hAnsi="Times New Roman" w:cs="Times New Roman"/>
          <w:sz w:val="28"/>
          <w:szCs w:val="28"/>
        </w:rPr>
        <w:t>Заявление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176815">
        <w:rPr>
          <w:rFonts w:ascii="Times New Roman" w:hAnsi="Times New Roman" w:cs="Times New Roman"/>
          <w:sz w:val="28"/>
          <w:szCs w:val="28"/>
        </w:rPr>
        <w:t xml:space="preserve">о </w:t>
      </w:r>
      <w:r w:rsidR="00B40310" w:rsidRPr="0021151F">
        <w:rPr>
          <w:rFonts w:ascii="Times New Roman" w:hAnsi="Times New Roman" w:cs="Times New Roman"/>
          <w:sz w:val="28"/>
          <w:szCs w:val="28"/>
        </w:rPr>
        <w:t>присвоени</w:t>
      </w:r>
      <w:r w:rsidR="00B40310">
        <w:rPr>
          <w:rFonts w:ascii="Times New Roman" w:hAnsi="Times New Roman" w:cs="Times New Roman"/>
          <w:sz w:val="28"/>
          <w:szCs w:val="28"/>
        </w:rPr>
        <w:t>и</w:t>
      </w:r>
      <w:r w:rsidR="00B40310" w:rsidRPr="0021151F">
        <w:rPr>
          <w:rFonts w:ascii="Times New Roman" w:hAnsi="Times New Roman" w:cs="Times New Roman"/>
          <w:sz w:val="28"/>
          <w:szCs w:val="28"/>
        </w:rPr>
        <w:t xml:space="preserve"> объекту адресации адреса, изменения и</w:t>
      </w:r>
      <w:r w:rsidR="00B40310">
        <w:rPr>
          <w:rFonts w:ascii="Times New Roman" w:hAnsi="Times New Roman" w:cs="Times New Roman"/>
          <w:sz w:val="28"/>
          <w:szCs w:val="28"/>
        </w:rPr>
        <w:t xml:space="preserve"> аннулирования такого адреса</w:t>
      </w:r>
      <w:r w:rsidR="00B40310" w:rsidRPr="00EC515A">
        <w:rPr>
          <w:rFonts w:ascii="Times New Roman" w:hAnsi="Times New Roman" w:cs="Times New Roman"/>
          <w:sz w:val="28"/>
          <w:szCs w:val="28"/>
        </w:rPr>
        <w:t xml:space="preserve"> </w:t>
      </w:r>
      <w:r w:rsidR="00937E2A">
        <w:rPr>
          <w:rFonts w:ascii="Times New Roman" w:hAnsi="Times New Roman" w:cs="Times New Roman"/>
          <w:sz w:val="28"/>
          <w:szCs w:val="28"/>
        </w:rPr>
        <w:t xml:space="preserve">(далее - заявление) </w:t>
      </w:r>
      <w:r w:rsidR="00686C69" w:rsidRPr="00F250FB">
        <w:rPr>
          <w:rFonts w:ascii="Times New Roman" w:hAnsi="Times New Roman" w:cs="Times New Roman"/>
          <w:sz w:val="28"/>
          <w:szCs w:val="28"/>
        </w:rPr>
        <w:t>(Приложени</w:t>
      </w:r>
      <w:r w:rsidR="00B40310">
        <w:rPr>
          <w:rFonts w:ascii="Times New Roman" w:hAnsi="Times New Roman" w:cs="Times New Roman"/>
          <w:sz w:val="28"/>
          <w:szCs w:val="28"/>
        </w:rPr>
        <w:t>я</w:t>
      </w:r>
      <w:r w:rsidR="00686C69" w:rsidRPr="00F250FB">
        <w:rPr>
          <w:rFonts w:ascii="Times New Roman" w:hAnsi="Times New Roman" w:cs="Times New Roman"/>
          <w:sz w:val="28"/>
          <w:szCs w:val="28"/>
        </w:rPr>
        <w:t xml:space="preserve"> № </w:t>
      </w:r>
      <w:r w:rsidR="00DC2678">
        <w:rPr>
          <w:rFonts w:ascii="Times New Roman" w:hAnsi="Times New Roman" w:cs="Times New Roman"/>
          <w:sz w:val="28"/>
          <w:szCs w:val="28"/>
        </w:rPr>
        <w:t>3</w:t>
      </w:r>
      <w:r w:rsidR="00B40310">
        <w:rPr>
          <w:rFonts w:ascii="Times New Roman" w:hAnsi="Times New Roman" w:cs="Times New Roman"/>
          <w:sz w:val="28"/>
          <w:szCs w:val="28"/>
        </w:rPr>
        <w:t>,</w:t>
      </w:r>
      <w:r w:rsidR="00DC2678">
        <w:rPr>
          <w:rFonts w:ascii="Times New Roman" w:hAnsi="Times New Roman" w:cs="Times New Roman"/>
          <w:sz w:val="28"/>
          <w:szCs w:val="28"/>
        </w:rPr>
        <w:t>4</w:t>
      </w:r>
      <w:r w:rsidR="00B40310">
        <w:rPr>
          <w:rFonts w:ascii="Times New Roman" w:hAnsi="Times New Roman" w:cs="Times New Roman"/>
          <w:sz w:val="28"/>
          <w:szCs w:val="28"/>
        </w:rPr>
        <w:t>,</w:t>
      </w:r>
      <w:r w:rsidR="00DC2678">
        <w:rPr>
          <w:rFonts w:ascii="Times New Roman" w:hAnsi="Times New Roman" w:cs="Times New Roman"/>
          <w:sz w:val="28"/>
          <w:szCs w:val="28"/>
        </w:rPr>
        <w:t>5</w:t>
      </w:r>
      <w:r w:rsidR="00686C69" w:rsidRPr="00F250F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C6428">
        <w:rPr>
          <w:rFonts w:ascii="Times New Roman" w:hAnsi="Times New Roman" w:cs="Times New Roman"/>
          <w:sz w:val="28"/>
          <w:szCs w:val="28"/>
        </w:rPr>
        <w:t>Временному порядку</w:t>
      </w:r>
      <w:r w:rsidR="00686C69" w:rsidRPr="00F250FB">
        <w:rPr>
          <w:rFonts w:ascii="Times New Roman" w:hAnsi="Times New Roman" w:cs="Times New Roman"/>
          <w:sz w:val="28"/>
          <w:szCs w:val="28"/>
        </w:rPr>
        <w:t>).</w:t>
      </w:r>
    </w:p>
    <w:p w:rsidR="00876F0A" w:rsidRDefault="00876F0A" w:rsidP="00876F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11.1.2. К</w:t>
      </w:r>
      <w:r w:rsidRPr="00876F0A">
        <w:rPr>
          <w:rFonts w:ascii="Times New Roman" w:hAnsi="Times New Roman" w:cs="Times New Roman"/>
          <w:sz w:val="28"/>
          <w:szCs w:val="28"/>
        </w:rPr>
        <w:t>опии документов, удостоверяющих личность заявителя - физического лица;</w:t>
      </w:r>
    </w:p>
    <w:p w:rsidR="00AC406A" w:rsidRPr="00876F0A" w:rsidRDefault="00AC406A" w:rsidP="00876F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11.1.3. К</w:t>
      </w:r>
      <w:r w:rsidRPr="00AC406A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C406A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права (полномочия) представителя физического, юридического лица или индивидуального предпринимателя, если с заявлением обр</w:t>
      </w:r>
      <w:r>
        <w:rPr>
          <w:rFonts w:ascii="Times New Roman" w:hAnsi="Times New Roman" w:cs="Times New Roman"/>
          <w:sz w:val="28"/>
          <w:szCs w:val="28"/>
        </w:rPr>
        <w:t>ащается представитель заявителя;</w:t>
      </w:r>
    </w:p>
    <w:p w:rsidR="00876F0A" w:rsidRDefault="00876F0A" w:rsidP="00876F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11.1.3. П</w:t>
      </w:r>
      <w:r w:rsidRPr="00876F0A">
        <w:rPr>
          <w:rFonts w:ascii="Times New Roman" w:hAnsi="Times New Roman" w:cs="Times New Roman"/>
          <w:sz w:val="28"/>
          <w:szCs w:val="28"/>
        </w:rPr>
        <w:t xml:space="preserve">равоустанавливающие документы на объект недвижимости, права на который не зарегистрированы в Едином государственном реестре прав на недвижимое имущество и сделок с ним. </w:t>
      </w:r>
    </w:p>
    <w:p w:rsidR="00DD7876" w:rsidRPr="00E730E4" w:rsidRDefault="00DD7876" w:rsidP="00876F0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730E4">
        <w:rPr>
          <w:rFonts w:ascii="Times New Roman" w:hAnsi="Times New Roman" w:cs="Times New Roman"/>
          <w:sz w:val="28"/>
          <w:szCs w:val="28"/>
        </w:rPr>
        <w:t xml:space="preserve">11.1.4. </w:t>
      </w:r>
      <w:proofErr w:type="spellStart"/>
      <w:r w:rsidRPr="00E730E4">
        <w:rPr>
          <w:rFonts w:ascii="Times New Roman" w:hAnsi="Times New Roman"/>
          <w:sz w:val="28"/>
          <w:szCs w:val="28"/>
        </w:rPr>
        <w:t>Правоудостоверяющие</w:t>
      </w:r>
      <w:proofErr w:type="spellEnd"/>
      <w:r w:rsidRPr="00E730E4">
        <w:rPr>
          <w:rFonts w:ascii="Times New Roman" w:hAnsi="Times New Roman"/>
          <w:sz w:val="28"/>
          <w:szCs w:val="28"/>
        </w:rPr>
        <w:t xml:space="preserve"> документы на объект недвижимости, права на который зарегистрированы в Едином государственном реестре прав на недвижимое имущество и сделок с ним;</w:t>
      </w:r>
    </w:p>
    <w:p w:rsidR="000E6C84" w:rsidRDefault="000E6C84" w:rsidP="00876F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CD671D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является исчерпывающим.</w:t>
      </w:r>
    </w:p>
    <w:p w:rsidR="00EC515A" w:rsidRDefault="00EC515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F250FB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E62068">
        <w:rPr>
          <w:rFonts w:ascii="Times New Roman" w:hAnsi="Times New Roman" w:cs="Times New Roman"/>
          <w:sz w:val="28"/>
          <w:szCs w:val="28"/>
        </w:rPr>
        <w:t>2</w:t>
      </w:r>
      <w:r w:rsidRPr="00F250FB">
        <w:rPr>
          <w:rFonts w:ascii="Times New Roman" w:hAnsi="Times New Roman" w:cs="Times New Roman"/>
          <w:sz w:val="28"/>
          <w:szCs w:val="28"/>
        </w:rPr>
        <w:t>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установленном порядке в соответствии с законодательством о нотариате.</w:t>
      </w:r>
    </w:p>
    <w:p w:rsidR="00F667CF" w:rsidRPr="00F250FB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E62068">
        <w:rPr>
          <w:rFonts w:ascii="Times New Roman" w:hAnsi="Times New Roman" w:cs="Times New Roman"/>
          <w:sz w:val="28"/>
          <w:szCs w:val="28"/>
        </w:rPr>
        <w:t>3</w:t>
      </w:r>
      <w:r w:rsidRPr="00F250FB">
        <w:rPr>
          <w:rFonts w:ascii="Times New Roman" w:hAnsi="Times New Roman" w:cs="Times New Roman"/>
          <w:sz w:val="28"/>
          <w:szCs w:val="28"/>
        </w:rPr>
        <w:t xml:space="preserve">. Заявителям обеспечивается возможность выбора способа подачи заявления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B7941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услуги: при личном обращении в </w:t>
      </w:r>
      <w:r w:rsidR="005869D7">
        <w:rPr>
          <w:rFonts w:ascii="Times New Roman" w:hAnsi="Times New Roman" w:cs="Times New Roman"/>
          <w:sz w:val="28"/>
          <w:szCs w:val="28"/>
        </w:rPr>
        <w:t xml:space="preserve">УСАиГ </w:t>
      </w:r>
      <w:r w:rsidRPr="00F250FB">
        <w:rPr>
          <w:rFonts w:ascii="Times New Roman" w:hAnsi="Times New Roman" w:cs="Times New Roman"/>
          <w:sz w:val="28"/>
          <w:szCs w:val="28"/>
        </w:rPr>
        <w:t>или в многофункциональный центр, почтовой связью, с</w:t>
      </w:r>
      <w:r w:rsidR="00AB7941">
        <w:rPr>
          <w:rFonts w:ascii="Times New Roman" w:hAnsi="Times New Roman" w:cs="Times New Roman"/>
          <w:sz w:val="28"/>
          <w:szCs w:val="28"/>
        </w:rPr>
        <w:t xml:space="preserve"> использованием средств факсимил</w:t>
      </w:r>
      <w:r w:rsidRPr="00F250FB">
        <w:rPr>
          <w:rFonts w:ascii="Times New Roman" w:hAnsi="Times New Roman" w:cs="Times New Roman"/>
          <w:sz w:val="28"/>
          <w:szCs w:val="28"/>
        </w:rPr>
        <w:t>ьной связи, в электронной форме.</w:t>
      </w:r>
    </w:p>
    <w:p w:rsidR="00F667CF" w:rsidRPr="00F250FB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E62068">
        <w:rPr>
          <w:rFonts w:ascii="Times New Roman" w:hAnsi="Times New Roman" w:cs="Times New Roman"/>
          <w:sz w:val="28"/>
          <w:szCs w:val="28"/>
        </w:rPr>
        <w:t>4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</w:rPr>
        <w:tab/>
        <w:t xml:space="preserve">В бумажном виде форма заявления может быть получена заявителем непосредственно в </w:t>
      </w:r>
      <w:r w:rsidR="005869D7">
        <w:rPr>
          <w:rFonts w:ascii="Times New Roman" w:hAnsi="Times New Roman"/>
          <w:sz w:val="28"/>
          <w:szCs w:val="28"/>
        </w:rPr>
        <w:t>УСАиГ</w:t>
      </w:r>
      <w:r w:rsidR="00AB7941">
        <w:rPr>
          <w:rFonts w:ascii="Times New Roman" w:hAnsi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или многофункциональном центре.</w:t>
      </w:r>
    </w:p>
    <w:p w:rsidR="00F667CF" w:rsidRPr="00F250FB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E62068">
        <w:rPr>
          <w:rFonts w:ascii="Times New Roman" w:hAnsi="Times New Roman" w:cs="Times New Roman"/>
          <w:sz w:val="28"/>
          <w:szCs w:val="28"/>
        </w:rPr>
        <w:t>5</w:t>
      </w:r>
      <w:r w:rsidRPr="00F250FB">
        <w:rPr>
          <w:rFonts w:ascii="Times New Roman" w:hAnsi="Times New Roman" w:cs="Times New Roman"/>
          <w:sz w:val="28"/>
          <w:szCs w:val="28"/>
        </w:rPr>
        <w:t>. В электронном виде форма заявления доступна для копирования и заполнения на Едином портале государственных и муниципальных услуг и Портале государственных и муниципальных услуг</w:t>
      </w:r>
      <w:r w:rsidR="00FF44EA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Московской области, на официальном сайте </w:t>
      </w:r>
      <w:r w:rsidR="005869D7">
        <w:rPr>
          <w:rFonts w:ascii="Times New Roman" w:hAnsi="Times New Roman"/>
          <w:sz w:val="28"/>
          <w:szCs w:val="28"/>
        </w:rPr>
        <w:t>УСАиГ</w:t>
      </w:r>
      <w:r w:rsidRPr="00F250FB">
        <w:rPr>
          <w:rFonts w:ascii="Times New Roman" w:hAnsi="Times New Roman" w:cs="Times New Roman"/>
          <w:sz w:val="28"/>
          <w:szCs w:val="28"/>
        </w:rPr>
        <w:t xml:space="preserve"> в сети Интернет, а также по обращению заявителя может быть направлена на адрес его электронной почты</w:t>
      </w:r>
      <w:r w:rsidR="00FF44EA" w:rsidRPr="00F250FB">
        <w:rPr>
          <w:rFonts w:ascii="Times New Roman" w:hAnsi="Times New Roman" w:cs="Times New Roman"/>
          <w:sz w:val="28"/>
          <w:szCs w:val="28"/>
        </w:rPr>
        <w:t xml:space="preserve"> в срок, не превышающий 30 календарных дней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540790" w:rsidRPr="00F250FB" w:rsidRDefault="00540790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E62068">
        <w:rPr>
          <w:rFonts w:ascii="Times New Roman" w:hAnsi="Times New Roman" w:cs="Times New Roman"/>
          <w:sz w:val="28"/>
          <w:szCs w:val="28"/>
        </w:rPr>
        <w:t>6</w:t>
      </w:r>
      <w:r w:rsidRPr="00F250FB">
        <w:rPr>
          <w:rFonts w:ascii="Times New Roman" w:hAnsi="Times New Roman" w:cs="Times New Roman"/>
          <w:sz w:val="28"/>
          <w:szCs w:val="28"/>
        </w:rPr>
        <w:t xml:space="preserve">. В случае обращения за оказанием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754C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представителем заявителя,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</w:t>
      </w:r>
    </w:p>
    <w:p w:rsidR="00540790" w:rsidRPr="00F250FB" w:rsidRDefault="00540790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E62068">
        <w:rPr>
          <w:rFonts w:ascii="Times New Roman" w:hAnsi="Times New Roman" w:cs="Times New Roman"/>
          <w:sz w:val="28"/>
          <w:szCs w:val="28"/>
        </w:rPr>
        <w:t>7</w:t>
      </w:r>
      <w:r w:rsidRPr="00F250FB">
        <w:rPr>
          <w:rFonts w:ascii="Times New Roman" w:hAnsi="Times New Roman" w:cs="Times New Roman"/>
          <w:sz w:val="28"/>
          <w:szCs w:val="28"/>
        </w:rPr>
        <w:t>. В качестве документа, подтверждающего полномочия на осуществление действия от имени заявителя, мо</w:t>
      </w:r>
      <w:r w:rsidR="009C2A38" w:rsidRPr="00F250FB">
        <w:rPr>
          <w:rFonts w:ascii="Times New Roman" w:hAnsi="Times New Roman" w:cs="Times New Roman"/>
          <w:sz w:val="28"/>
          <w:szCs w:val="28"/>
        </w:rPr>
        <w:t>гут</w:t>
      </w:r>
      <w:r w:rsidRPr="00F250FB">
        <w:rPr>
          <w:rFonts w:ascii="Times New Roman" w:hAnsi="Times New Roman" w:cs="Times New Roman"/>
          <w:sz w:val="28"/>
          <w:szCs w:val="28"/>
        </w:rPr>
        <w:t xml:space="preserve"> быть предоставлен</w:t>
      </w:r>
      <w:r w:rsidR="009C2A38" w:rsidRPr="00F250FB">
        <w:rPr>
          <w:rFonts w:ascii="Times New Roman" w:hAnsi="Times New Roman" w:cs="Times New Roman"/>
          <w:sz w:val="28"/>
          <w:szCs w:val="28"/>
        </w:rPr>
        <w:t>ы</w:t>
      </w:r>
      <w:r w:rsidRPr="00F250FB">
        <w:rPr>
          <w:rFonts w:ascii="Times New Roman" w:hAnsi="Times New Roman" w:cs="Times New Roman"/>
          <w:sz w:val="28"/>
          <w:szCs w:val="28"/>
        </w:rPr>
        <w:t>:</w:t>
      </w:r>
    </w:p>
    <w:p w:rsidR="00540790" w:rsidRPr="00F250FB" w:rsidRDefault="00E2760F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о</w:t>
      </w:r>
      <w:r w:rsidR="00540790" w:rsidRPr="00F250FB">
        <w:rPr>
          <w:rFonts w:ascii="Times New Roman" w:hAnsi="Times New Roman" w:cs="Times New Roman"/>
          <w:sz w:val="28"/>
          <w:szCs w:val="28"/>
        </w:rPr>
        <w:t>формленная в соответствии с законодательством Российской Федерации доверенность (для физических лиц);</w:t>
      </w:r>
    </w:p>
    <w:p w:rsidR="00540790" w:rsidRPr="008311DE" w:rsidRDefault="00E2760F" w:rsidP="00540790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к</w:t>
      </w:r>
      <w:r w:rsidR="00540790" w:rsidRPr="00F250FB">
        <w:rPr>
          <w:rFonts w:ascii="Times New Roman" w:hAnsi="Times New Roman" w:cs="Times New Roman"/>
          <w:sz w:val="28"/>
          <w:szCs w:val="28"/>
        </w:rPr>
        <w:t xml:space="preserve"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</w:t>
      </w:r>
      <w:r w:rsidR="008311DE" w:rsidRPr="00F250FB">
        <w:rPr>
          <w:rFonts w:ascii="Times New Roman" w:hAnsi="Times New Roman" w:cs="Times New Roman"/>
          <w:sz w:val="28"/>
          <w:szCs w:val="28"/>
        </w:rPr>
        <w:t>доверенности</w:t>
      </w:r>
      <w:r w:rsidR="008311DE" w:rsidRPr="008311DE">
        <w:rPr>
          <w:rFonts w:ascii="Times New Roman" w:hAnsi="Times New Roman" w:cs="Times New Roman"/>
          <w:b/>
          <w:sz w:val="28"/>
          <w:szCs w:val="28"/>
        </w:rPr>
        <w:t>;</w:t>
      </w:r>
    </w:p>
    <w:p w:rsidR="00092048" w:rsidRPr="00F250FB" w:rsidRDefault="00092048" w:rsidP="000B7B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F250FB" w:rsidRDefault="00F667CF" w:rsidP="00E919CF">
      <w:pPr>
        <w:pStyle w:val="a9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</w:t>
      </w:r>
      <w:r w:rsidR="00092048" w:rsidRPr="00F250F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равовыми актами Московской области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F74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которые находятся в распоряжении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F667CF" w:rsidRPr="00F250FB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224F" w:rsidRPr="004A224F" w:rsidRDefault="007D6458" w:rsidP="004A22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7"/>
      <w:bookmarkEnd w:id="0"/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2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F667CF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4A224F">
        <w:rPr>
          <w:rFonts w:ascii="Times New Roman" w:hAnsi="Times New Roman" w:cs="Times New Roman"/>
          <w:sz w:val="28"/>
          <w:szCs w:val="28"/>
        </w:rPr>
        <w:t>З</w:t>
      </w:r>
      <w:r w:rsidR="004A224F" w:rsidRPr="004A224F">
        <w:rPr>
          <w:rFonts w:ascii="Times New Roman" w:hAnsi="Times New Roman" w:cs="Times New Roman"/>
          <w:sz w:val="28"/>
          <w:szCs w:val="28"/>
        </w:rPr>
        <w:t xml:space="preserve">аявитель вправе предоставить </w:t>
      </w:r>
      <w:r w:rsidR="00995232">
        <w:rPr>
          <w:rFonts w:ascii="Times New Roman" w:hAnsi="Times New Roman" w:cs="Times New Roman"/>
          <w:sz w:val="28"/>
          <w:szCs w:val="28"/>
        </w:rPr>
        <w:t xml:space="preserve">в </w:t>
      </w:r>
      <w:r w:rsidR="005869D7">
        <w:rPr>
          <w:rFonts w:ascii="Times New Roman" w:hAnsi="Times New Roman"/>
          <w:sz w:val="28"/>
          <w:szCs w:val="28"/>
        </w:rPr>
        <w:t>УСАиГ</w:t>
      </w:r>
      <w:r w:rsidR="003B308F">
        <w:rPr>
          <w:rFonts w:ascii="Times New Roman" w:hAnsi="Times New Roman"/>
          <w:sz w:val="28"/>
          <w:szCs w:val="28"/>
        </w:rPr>
        <w:t xml:space="preserve"> </w:t>
      </w:r>
      <w:r w:rsidR="004A224F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="004A224F" w:rsidRPr="004A224F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4416BE" w:rsidRPr="004416BE" w:rsidRDefault="004416BE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12.1.1.</w:t>
      </w:r>
      <w:r w:rsidRPr="00441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416BE">
        <w:rPr>
          <w:rFonts w:ascii="Times New Roman" w:hAnsi="Times New Roman" w:cs="Times New Roman"/>
          <w:sz w:val="28"/>
          <w:szCs w:val="28"/>
        </w:rPr>
        <w:t xml:space="preserve">равоустанавливающие и (или) </w:t>
      </w:r>
      <w:proofErr w:type="spellStart"/>
      <w:r w:rsidRPr="004416BE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4416BE">
        <w:rPr>
          <w:rFonts w:ascii="Times New Roman" w:hAnsi="Times New Roman" w:cs="Times New Roman"/>
          <w:sz w:val="28"/>
          <w:szCs w:val="28"/>
        </w:rPr>
        <w:t xml:space="preserve"> документы</w:t>
      </w:r>
      <w:r>
        <w:rPr>
          <w:rFonts w:ascii="Times New Roman" w:hAnsi="Times New Roman" w:cs="Times New Roman"/>
          <w:sz w:val="28"/>
          <w:szCs w:val="28"/>
        </w:rPr>
        <w:t xml:space="preserve"> на объект (объекты) адресации.</w:t>
      </w:r>
    </w:p>
    <w:p w:rsidR="004416BE" w:rsidRPr="004416BE" w:rsidRDefault="004416BE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12.1.2. К</w:t>
      </w:r>
      <w:r w:rsidRPr="004416BE">
        <w:rPr>
          <w:rFonts w:ascii="Times New Roman" w:hAnsi="Times New Roman" w:cs="Times New Roman"/>
          <w:sz w:val="28"/>
          <w:szCs w:val="28"/>
        </w:rPr>
        <w:t>адастровые паспорта объектов недвижимости,</w:t>
      </w:r>
      <w:r w:rsidR="00E83301"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>следствием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>преобразования которых является образование одного и более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>адресации (в случае преобразования объектов недвижимости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 xml:space="preserve">образованием одного и </w:t>
      </w:r>
      <w:r>
        <w:rPr>
          <w:rFonts w:ascii="Times New Roman" w:hAnsi="Times New Roman" w:cs="Times New Roman"/>
          <w:sz w:val="28"/>
          <w:szCs w:val="28"/>
        </w:rPr>
        <w:t>более новых объектов адресации).</w:t>
      </w:r>
    </w:p>
    <w:p w:rsidR="004416BE" w:rsidRPr="005869D7" w:rsidRDefault="004416BE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12.1.3. Р</w:t>
      </w:r>
      <w:r w:rsidRPr="004416BE">
        <w:rPr>
          <w:rFonts w:ascii="Times New Roman" w:hAnsi="Times New Roman" w:cs="Times New Roman"/>
          <w:sz w:val="28"/>
          <w:szCs w:val="28"/>
        </w:rPr>
        <w:t>азрешение на строительство объекта адресации (при присвоении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>адреса строящимся объектам адресации</w:t>
      </w:r>
      <w:r w:rsidRPr="00E8330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5869D7">
        <w:rPr>
          <w:rFonts w:ascii="Times New Roman" w:hAnsi="Times New Roman" w:cs="Times New Roman"/>
          <w:sz w:val="28"/>
          <w:szCs w:val="28"/>
        </w:rPr>
        <w:t>и разрешение на ввод объекта адресации в эксплуатацию.</w:t>
      </w:r>
    </w:p>
    <w:p w:rsidR="004416BE" w:rsidRPr="004416BE" w:rsidRDefault="004416BE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12.1.4. С</w:t>
      </w:r>
      <w:r w:rsidRPr="004416BE">
        <w:rPr>
          <w:rFonts w:ascii="Times New Roman" w:hAnsi="Times New Roman" w:cs="Times New Roman"/>
          <w:sz w:val="28"/>
          <w:szCs w:val="28"/>
        </w:rPr>
        <w:t>хема расположения объекта адресации на кадастровом плане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 xml:space="preserve">кадастровой карте соответствующей территории </w:t>
      </w:r>
      <w:r w:rsidRPr="005869D7">
        <w:rPr>
          <w:rFonts w:ascii="Times New Roman" w:hAnsi="Times New Roman" w:cs="Times New Roman"/>
          <w:sz w:val="28"/>
          <w:szCs w:val="28"/>
        </w:rPr>
        <w:t>(в случае присвоения адреса</w:t>
      </w:r>
      <w:r w:rsidR="00E83301" w:rsidRPr="005869D7">
        <w:rPr>
          <w:rFonts w:ascii="Times New Roman" w:hAnsi="Times New Roman" w:cs="Times New Roman"/>
          <w:sz w:val="28"/>
          <w:szCs w:val="28"/>
        </w:rPr>
        <w:t xml:space="preserve"> земельному участку и/или объекту капитального строительства</w:t>
      </w:r>
      <w:r w:rsidRPr="005869D7">
        <w:rPr>
          <w:rFonts w:ascii="Times New Roman" w:hAnsi="Times New Roman" w:cs="Times New Roman"/>
          <w:sz w:val="28"/>
          <w:szCs w:val="28"/>
        </w:rPr>
        <w:t>).</w:t>
      </w:r>
    </w:p>
    <w:p w:rsidR="004416BE" w:rsidRPr="005869D7" w:rsidRDefault="004416BE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12.1.5. К</w:t>
      </w:r>
      <w:r w:rsidRPr="004416BE">
        <w:rPr>
          <w:rFonts w:ascii="Times New Roman" w:hAnsi="Times New Roman" w:cs="Times New Roman"/>
          <w:sz w:val="28"/>
          <w:szCs w:val="28"/>
        </w:rPr>
        <w:t>адастровый паспорт объекта адресации (в случае присвоения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6BE">
        <w:rPr>
          <w:rFonts w:ascii="Times New Roman" w:hAnsi="Times New Roman" w:cs="Times New Roman"/>
          <w:sz w:val="28"/>
          <w:szCs w:val="28"/>
        </w:rPr>
        <w:t xml:space="preserve">адреса </w:t>
      </w:r>
      <w:r w:rsidRPr="005869D7">
        <w:rPr>
          <w:rFonts w:ascii="Times New Roman" w:hAnsi="Times New Roman" w:cs="Times New Roman"/>
          <w:sz w:val="28"/>
          <w:szCs w:val="28"/>
        </w:rPr>
        <w:t>объекту адресации, поставленному на кадастровый учет).</w:t>
      </w:r>
    </w:p>
    <w:p w:rsidR="00AC4FA1" w:rsidRPr="005869D7" w:rsidRDefault="00AC4FA1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9D7">
        <w:rPr>
          <w:rFonts w:ascii="Times New Roman" w:hAnsi="Times New Roman" w:cs="Times New Roman"/>
          <w:sz w:val="28"/>
          <w:szCs w:val="28"/>
        </w:rPr>
        <w:t>12.1.6. Технический паспорт объекта адресации (в случае присвоения адреса объекту адресации, в отношении которого имеются материалы технической инвентаризации).</w:t>
      </w:r>
    </w:p>
    <w:p w:rsidR="00E83301" w:rsidRPr="005869D7" w:rsidRDefault="00AC4FA1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9D7">
        <w:rPr>
          <w:rFonts w:ascii="Times New Roman" w:hAnsi="Times New Roman" w:cs="Times New Roman"/>
          <w:sz w:val="28"/>
          <w:szCs w:val="28"/>
        </w:rPr>
        <w:t xml:space="preserve">12.1.7. </w:t>
      </w:r>
      <w:r w:rsidR="00E83301" w:rsidRPr="005869D7">
        <w:rPr>
          <w:rFonts w:ascii="Times New Roman" w:hAnsi="Times New Roman" w:cs="Times New Roman"/>
          <w:sz w:val="28"/>
          <w:szCs w:val="28"/>
        </w:rPr>
        <w:t xml:space="preserve">Решение органа, осуществляющего кадастровый учет </w:t>
      </w:r>
      <w:r w:rsidRPr="005869D7">
        <w:rPr>
          <w:rFonts w:ascii="Times New Roman" w:hAnsi="Times New Roman" w:cs="Times New Roman"/>
          <w:sz w:val="28"/>
          <w:szCs w:val="28"/>
        </w:rPr>
        <w:t xml:space="preserve">и ведение государственного кадастра недвижимости </w:t>
      </w:r>
      <w:r w:rsidR="00E83301" w:rsidRPr="005869D7">
        <w:rPr>
          <w:rFonts w:ascii="Times New Roman" w:hAnsi="Times New Roman" w:cs="Times New Roman"/>
          <w:sz w:val="28"/>
          <w:szCs w:val="28"/>
        </w:rPr>
        <w:t>об отказе в осуществлении кадастрового учета объекта недвижимости по снованиям</w:t>
      </w:r>
      <w:r w:rsidRPr="005869D7">
        <w:rPr>
          <w:rFonts w:ascii="Times New Roman" w:hAnsi="Times New Roman" w:cs="Times New Roman"/>
          <w:sz w:val="28"/>
          <w:szCs w:val="28"/>
        </w:rPr>
        <w:t>, установленным Федеральным законом «О государственном кадастре недвижимости».</w:t>
      </w:r>
    </w:p>
    <w:p w:rsidR="004416BE" w:rsidRDefault="00AC4FA1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12.1.8</w:t>
      </w:r>
      <w:r w:rsidR="004416BE">
        <w:rPr>
          <w:rFonts w:ascii="Times New Roman" w:hAnsi="Times New Roman" w:cs="Times New Roman"/>
          <w:sz w:val="28"/>
          <w:szCs w:val="28"/>
        </w:rPr>
        <w:t>. Р</w:t>
      </w:r>
      <w:r w:rsidR="004416BE" w:rsidRPr="004416BE">
        <w:rPr>
          <w:rFonts w:ascii="Times New Roman" w:hAnsi="Times New Roman" w:cs="Times New Roman"/>
          <w:sz w:val="28"/>
          <w:szCs w:val="28"/>
        </w:rPr>
        <w:t>ешение органа местного самоуправления о переводе жилого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помещения в нежилое помещение или нежилого помещения в жилое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помещение (в случае присвоения помещению адреса, изменения и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аннулирования такого адреса вследствие его перевода из жилого помещения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в нежилое помещение или нежило</w:t>
      </w:r>
      <w:r w:rsidR="004416BE">
        <w:rPr>
          <w:rFonts w:ascii="Times New Roman" w:hAnsi="Times New Roman" w:cs="Times New Roman"/>
          <w:sz w:val="28"/>
          <w:szCs w:val="28"/>
        </w:rPr>
        <w:t>го помещения в жилое помещение).</w:t>
      </w:r>
    </w:p>
    <w:p w:rsidR="00AC4FA1" w:rsidRPr="005869D7" w:rsidRDefault="00AC4FA1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9D7">
        <w:rPr>
          <w:rFonts w:ascii="Times New Roman" w:hAnsi="Times New Roman" w:cs="Times New Roman"/>
          <w:sz w:val="28"/>
          <w:szCs w:val="28"/>
        </w:rPr>
        <w:t xml:space="preserve"> 12.1.9. Справку орган</w:t>
      </w:r>
      <w:r w:rsidR="00F91836" w:rsidRPr="005869D7">
        <w:rPr>
          <w:rFonts w:ascii="Times New Roman" w:hAnsi="Times New Roman" w:cs="Times New Roman"/>
          <w:sz w:val="28"/>
          <w:szCs w:val="28"/>
        </w:rPr>
        <w:t>а,</w:t>
      </w:r>
      <w:r w:rsidRPr="005869D7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F91836" w:rsidRPr="005869D7">
        <w:rPr>
          <w:rFonts w:ascii="Times New Roman" w:hAnsi="Times New Roman" w:cs="Times New Roman"/>
          <w:sz w:val="28"/>
          <w:szCs w:val="28"/>
        </w:rPr>
        <w:t>его</w:t>
      </w:r>
      <w:r w:rsidRPr="005869D7">
        <w:rPr>
          <w:rFonts w:ascii="Times New Roman" w:hAnsi="Times New Roman" w:cs="Times New Roman"/>
          <w:sz w:val="28"/>
          <w:szCs w:val="28"/>
        </w:rPr>
        <w:t xml:space="preserve"> техническую инвентаризацию объектов </w:t>
      </w:r>
      <w:r w:rsidR="00F91836" w:rsidRPr="005869D7">
        <w:rPr>
          <w:rFonts w:ascii="Times New Roman" w:hAnsi="Times New Roman" w:cs="Times New Roman"/>
          <w:sz w:val="28"/>
          <w:szCs w:val="28"/>
        </w:rPr>
        <w:t xml:space="preserve">недвижимого имущества </w:t>
      </w:r>
      <w:r w:rsidRPr="005869D7">
        <w:rPr>
          <w:rFonts w:ascii="Times New Roman" w:hAnsi="Times New Roman" w:cs="Times New Roman"/>
          <w:sz w:val="28"/>
          <w:szCs w:val="28"/>
        </w:rPr>
        <w:t xml:space="preserve">(БТИ, ФГУП </w:t>
      </w:r>
      <w:proofErr w:type="spellStart"/>
      <w:r w:rsidRPr="005869D7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5869D7">
        <w:rPr>
          <w:rFonts w:ascii="Times New Roman" w:hAnsi="Times New Roman" w:cs="Times New Roman"/>
          <w:sz w:val="28"/>
          <w:szCs w:val="28"/>
        </w:rPr>
        <w:t xml:space="preserve"> и др.) о </w:t>
      </w:r>
      <w:r w:rsidR="00F91836" w:rsidRPr="005869D7">
        <w:rPr>
          <w:rFonts w:ascii="Times New Roman" w:hAnsi="Times New Roman" w:cs="Times New Roman"/>
          <w:sz w:val="28"/>
          <w:szCs w:val="28"/>
        </w:rPr>
        <w:t>содержании (</w:t>
      </w:r>
      <w:r w:rsidRPr="005869D7">
        <w:rPr>
          <w:rFonts w:ascii="Times New Roman" w:hAnsi="Times New Roman" w:cs="Times New Roman"/>
          <w:sz w:val="28"/>
          <w:szCs w:val="28"/>
        </w:rPr>
        <w:t>количестве и нумерации</w:t>
      </w:r>
      <w:r w:rsidR="00F91836" w:rsidRPr="005869D7">
        <w:rPr>
          <w:rFonts w:ascii="Times New Roman" w:hAnsi="Times New Roman" w:cs="Times New Roman"/>
          <w:sz w:val="28"/>
          <w:szCs w:val="28"/>
        </w:rPr>
        <w:t>)</w:t>
      </w:r>
      <w:r w:rsidRPr="005869D7">
        <w:rPr>
          <w:rFonts w:ascii="Times New Roman" w:hAnsi="Times New Roman" w:cs="Times New Roman"/>
          <w:sz w:val="28"/>
          <w:szCs w:val="28"/>
        </w:rPr>
        <w:t xml:space="preserve"> жилых и нежилых помещений</w:t>
      </w:r>
      <w:r w:rsidR="00F91836" w:rsidRPr="005869D7">
        <w:rPr>
          <w:rFonts w:ascii="Times New Roman" w:hAnsi="Times New Roman" w:cs="Times New Roman"/>
          <w:sz w:val="28"/>
          <w:szCs w:val="28"/>
        </w:rPr>
        <w:t xml:space="preserve"> в индивидуальном жилом или многоквартирном доме.</w:t>
      </w:r>
    </w:p>
    <w:p w:rsidR="004416BE" w:rsidRPr="004416BE" w:rsidRDefault="00F91836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9D7">
        <w:rPr>
          <w:rFonts w:ascii="Times New Roman" w:hAnsi="Times New Roman" w:cs="Times New Roman"/>
          <w:sz w:val="28"/>
          <w:szCs w:val="28"/>
        </w:rPr>
        <w:t>12.1.10</w:t>
      </w:r>
      <w:r w:rsidR="004416BE" w:rsidRPr="005869D7">
        <w:rPr>
          <w:rFonts w:ascii="Times New Roman" w:hAnsi="Times New Roman" w:cs="Times New Roman"/>
          <w:sz w:val="28"/>
          <w:szCs w:val="28"/>
        </w:rPr>
        <w:t>.</w:t>
      </w:r>
      <w:r w:rsidR="004416BE">
        <w:rPr>
          <w:rFonts w:ascii="Times New Roman" w:hAnsi="Times New Roman" w:cs="Times New Roman"/>
          <w:sz w:val="28"/>
          <w:szCs w:val="28"/>
        </w:rPr>
        <w:t xml:space="preserve"> А</w:t>
      </w:r>
      <w:r w:rsidR="004416BE" w:rsidRPr="004416BE">
        <w:rPr>
          <w:rFonts w:ascii="Times New Roman" w:hAnsi="Times New Roman" w:cs="Times New Roman"/>
          <w:sz w:val="28"/>
          <w:szCs w:val="28"/>
        </w:rPr>
        <w:t>кт приемочной комиссии при переустройстве и (или)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перепланировке помещения, приводящих к образованию одного и более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новых объектов адресации (в случае преобразования объектов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недвижимости (помещений) с образованием одного и более новых</w:t>
      </w:r>
      <w:r w:rsidR="004416BE">
        <w:rPr>
          <w:rFonts w:ascii="Times New Roman" w:hAnsi="Times New Roman" w:cs="Times New Roman"/>
          <w:sz w:val="28"/>
          <w:szCs w:val="28"/>
        </w:rPr>
        <w:t xml:space="preserve"> объектов адресации).</w:t>
      </w:r>
    </w:p>
    <w:p w:rsidR="004416BE" w:rsidRPr="004416BE" w:rsidRDefault="00AC4FA1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9D7">
        <w:rPr>
          <w:rFonts w:ascii="Times New Roman" w:hAnsi="Times New Roman" w:cs="Times New Roman"/>
          <w:sz w:val="28"/>
          <w:szCs w:val="28"/>
        </w:rPr>
        <w:lastRenderedPageBreak/>
        <w:t>12.1.1</w:t>
      </w:r>
      <w:r w:rsidR="00F91836" w:rsidRPr="005869D7">
        <w:rPr>
          <w:rFonts w:ascii="Times New Roman" w:hAnsi="Times New Roman" w:cs="Times New Roman"/>
          <w:sz w:val="28"/>
          <w:szCs w:val="28"/>
        </w:rPr>
        <w:t>1</w:t>
      </w:r>
      <w:r w:rsidR="004416BE" w:rsidRPr="005869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16BE">
        <w:rPr>
          <w:rFonts w:ascii="Times New Roman" w:hAnsi="Times New Roman" w:cs="Times New Roman"/>
          <w:sz w:val="28"/>
          <w:szCs w:val="28"/>
        </w:rPr>
        <w:t xml:space="preserve"> К</w:t>
      </w:r>
      <w:r w:rsidR="004416BE" w:rsidRPr="004416BE">
        <w:rPr>
          <w:rFonts w:ascii="Times New Roman" w:hAnsi="Times New Roman" w:cs="Times New Roman"/>
          <w:sz w:val="28"/>
          <w:szCs w:val="28"/>
        </w:rPr>
        <w:t>адастровая выписка об объекте недвижимости, который снят с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 xml:space="preserve">учета (в случае аннулирования адреса объекта адресации </w:t>
      </w:r>
      <w:r w:rsidR="004416BE">
        <w:rPr>
          <w:rFonts w:ascii="Times New Roman" w:hAnsi="Times New Roman" w:cs="Times New Roman"/>
          <w:sz w:val="28"/>
          <w:szCs w:val="28"/>
        </w:rPr>
        <w:t xml:space="preserve">по причине </w:t>
      </w:r>
      <w:r w:rsidR="004416BE" w:rsidRPr="004416BE">
        <w:rPr>
          <w:rFonts w:ascii="Times New Roman" w:hAnsi="Times New Roman" w:cs="Times New Roman"/>
          <w:sz w:val="28"/>
          <w:szCs w:val="28"/>
        </w:rPr>
        <w:t>прекращения существования объекта адресации</w:t>
      </w:r>
      <w:r w:rsidR="004416BE">
        <w:rPr>
          <w:rFonts w:ascii="Times New Roman" w:hAnsi="Times New Roman" w:cs="Times New Roman"/>
          <w:sz w:val="28"/>
          <w:szCs w:val="28"/>
        </w:rPr>
        <w:t>).</w:t>
      </w:r>
    </w:p>
    <w:p w:rsidR="008170A7" w:rsidRDefault="00AC4FA1" w:rsidP="004416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9D7">
        <w:rPr>
          <w:rFonts w:ascii="Times New Roman" w:hAnsi="Times New Roman" w:cs="Times New Roman"/>
          <w:sz w:val="28"/>
          <w:szCs w:val="28"/>
        </w:rPr>
        <w:t>12.1.1</w:t>
      </w:r>
      <w:r w:rsidR="00F91836" w:rsidRPr="005869D7">
        <w:rPr>
          <w:rFonts w:ascii="Times New Roman" w:hAnsi="Times New Roman" w:cs="Times New Roman"/>
          <w:sz w:val="28"/>
          <w:szCs w:val="28"/>
        </w:rPr>
        <w:t>2</w:t>
      </w:r>
      <w:r w:rsidR="004416BE" w:rsidRPr="005869D7">
        <w:rPr>
          <w:rFonts w:ascii="Times New Roman" w:hAnsi="Times New Roman" w:cs="Times New Roman"/>
          <w:sz w:val="28"/>
          <w:szCs w:val="28"/>
        </w:rPr>
        <w:t>.</w:t>
      </w:r>
      <w:r w:rsidR="004416BE">
        <w:rPr>
          <w:rFonts w:ascii="Times New Roman" w:hAnsi="Times New Roman" w:cs="Times New Roman"/>
          <w:sz w:val="28"/>
          <w:szCs w:val="28"/>
        </w:rPr>
        <w:t xml:space="preserve"> У</w:t>
      </w:r>
      <w:r w:rsidR="004416BE" w:rsidRPr="004416BE">
        <w:rPr>
          <w:rFonts w:ascii="Times New Roman" w:hAnsi="Times New Roman" w:cs="Times New Roman"/>
          <w:sz w:val="28"/>
          <w:szCs w:val="28"/>
        </w:rPr>
        <w:t>ведомление об отсутствии в государственном кадастре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недвижимости запрашиваемых сведений по объекту адресации (в случае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 xml:space="preserve">аннулирования адреса объекта адресации по </w:t>
      </w:r>
      <w:r w:rsidR="004416BE">
        <w:rPr>
          <w:rFonts w:ascii="Times New Roman" w:hAnsi="Times New Roman" w:cs="Times New Roman"/>
          <w:sz w:val="28"/>
          <w:szCs w:val="28"/>
        </w:rPr>
        <w:t>причине</w:t>
      </w:r>
      <w:r w:rsidR="004416BE" w:rsidRPr="004416BE"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отказа в осуществлении кадастрового учета объекта адресации по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>основаниям, указанным в пунктах 1 и 3 части 2 статьи 27 Федерального</w:t>
      </w:r>
      <w:r w:rsidR="004416BE">
        <w:rPr>
          <w:rFonts w:ascii="Times New Roman" w:hAnsi="Times New Roman" w:cs="Times New Roman"/>
          <w:sz w:val="28"/>
          <w:szCs w:val="28"/>
        </w:rPr>
        <w:t xml:space="preserve"> </w:t>
      </w:r>
      <w:r w:rsidR="004416BE" w:rsidRPr="004416BE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4416BE">
        <w:rPr>
          <w:rFonts w:ascii="Times New Roman" w:hAnsi="Times New Roman" w:cs="Times New Roman"/>
          <w:sz w:val="28"/>
          <w:szCs w:val="28"/>
        </w:rPr>
        <w:t>«</w:t>
      </w:r>
      <w:r w:rsidR="004416BE" w:rsidRPr="004416BE">
        <w:rPr>
          <w:rFonts w:ascii="Times New Roman" w:hAnsi="Times New Roman" w:cs="Times New Roman"/>
          <w:sz w:val="28"/>
          <w:szCs w:val="28"/>
        </w:rPr>
        <w:t>О государственном кадастре недвижимости</w:t>
      </w:r>
      <w:r w:rsidR="004416BE">
        <w:rPr>
          <w:rFonts w:ascii="Times New Roman" w:hAnsi="Times New Roman" w:cs="Times New Roman"/>
          <w:sz w:val="28"/>
          <w:szCs w:val="28"/>
        </w:rPr>
        <w:t>»</w:t>
      </w:r>
      <w:r w:rsidR="004416BE" w:rsidRPr="004416BE">
        <w:rPr>
          <w:rFonts w:ascii="Times New Roman" w:hAnsi="Times New Roman" w:cs="Times New Roman"/>
          <w:sz w:val="28"/>
          <w:szCs w:val="28"/>
        </w:rPr>
        <w:t>).</w:t>
      </w:r>
    </w:p>
    <w:p w:rsidR="008170A7" w:rsidRDefault="008170A7" w:rsidP="00597B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4482">
        <w:rPr>
          <w:rFonts w:ascii="Times New Roman" w:hAnsi="Times New Roman" w:cs="Times New Roman"/>
          <w:sz w:val="28"/>
          <w:szCs w:val="28"/>
        </w:rPr>
        <w:t>12.2.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70A7">
        <w:rPr>
          <w:rFonts w:ascii="Times New Roman" w:hAnsi="Times New Roman" w:cs="Times New Roman"/>
          <w:sz w:val="28"/>
          <w:szCs w:val="28"/>
        </w:rPr>
        <w:t xml:space="preserve">Непредставление заявителем </w:t>
      </w:r>
      <w:r w:rsidR="00F91836">
        <w:rPr>
          <w:rFonts w:ascii="Times New Roman" w:hAnsi="Times New Roman" w:cs="Times New Roman"/>
          <w:sz w:val="28"/>
          <w:szCs w:val="28"/>
        </w:rPr>
        <w:t xml:space="preserve"> </w:t>
      </w:r>
      <w:r w:rsidRPr="008170A7">
        <w:rPr>
          <w:rFonts w:ascii="Times New Roman" w:hAnsi="Times New Roman" w:cs="Times New Roman"/>
          <w:sz w:val="28"/>
          <w:szCs w:val="28"/>
        </w:rPr>
        <w:t>документов</w:t>
      </w:r>
      <w:r w:rsidR="00F91836">
        <w:rPr>
          <w:rFonts w:ascii="Times New Roman" w:hAnsi="Times New Roman" w:cs="Times New Roman"/>
          <w:sz w:val="28"/>
          <w:szCs w:val="28"/>
        </w:rPr>
        <w:t xml:space="preserve">, </w:t>
      </w:r>
      <w:r w:rsidR="00F91836" w:rsidRPr="005869D7">
        <w:rPr>
          <w:rFonts w:ascii="Times New Roman" w:hAnsi="Times New Roman" w:cs="Times New Roman"/>
          <w:sz w:val="28"/>
          <w:szCs w:val="28"/>
        </w:rPr>
        <w:t>кроме указанных в п. 12.1.1,</w:t>
      </w:r>
      <w:r w:rsidRPr="00F91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70A7">
        <w:rPr>
          <w:rFonts w:ascii="Times New Roman" w:hAnsi="Times New Roman" w:cs="Times New Roman"/>
          <w:sz w:val="28"/>
          <w:szCs w:val="28"/>
        </w:rPr>
        <w:t xml:space="preserve">не является основанием для отказа заявителю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8170A7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67CF" w:rsidRPr="00F250FB" w:rsidRDefault="00540790" w:rsidP="00597B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2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8170A7">
        <w:rPr>
          <w:rFonts w:ascii="Times New Roman" w:hAnsi="Times New Roman" w:cs="Times New Roman"/>
          <w:sz w:val="28"/>
          <w:szCs w:val="28"/>
        </w:rPr>
        <w:t>3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5869D7">
        <w:rPr>
          <w:rFonts w:ascii="Times New Roman" w:hAnsi="Times New Roman" w:cs="Times New Roman"/>
          <w:sz w:val="28"/>
          <w:szCs w:val="28"/>
        </w:rPr>
        <w:t>УСАиГ</w:t>
      </w:r>
      <w:proofErr w:type="gramStart"/>
      <w:r w:rsidR="005869D7">
        <w:rPr>
          <w:rFonts w:ascii="Times New Roman" w:hAnsi="Times New Roman" w:cs="Times New Roman"/>
          <w:sz w:val="28"/>
          <w:szCs w:val="28"/>
        </w:rPr>
        <w:t>,</w:t>
      </w:r>
      <w:r w:rsidR="00F667CF" w:rsidRPr="00F250F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667CF" w:rsidRPr="00F250FB">
        <w:rPr>
          <w:rFonts w:ascii="Times New Roman" w:hAnsi="Times New Roman" w:cs="Times New Roman"/>
          <w:sz w:val="28"/>
          <w:szCs w:val="28"/>
        </w:rPr>
        <w:t xml:space="preserve">ногофункциональные центры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B0298">
        <w:rPr>
          <w:rFonts w:ascii="Times New Roman" w:hAnsi="Times New Roman" w:cs="Times New Roman"/>
          <w:sz w:val="28"/>
          <w:szCs w:val="28"/>
        </w:rPr>
        <w:t>ной</w:t>
      </w:r>
      <w:r w:rsidR="00F667CF"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667CF" w:rsidRPr="00F250FB" w:rsidRDefault="00ED385A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3744F5" w:rsidRPr="00F250FB">
        <w:rPr>
          <w:rFonts w:ascii="Times New Roman" w:hAnsi="Times New Roman" w:cs="Times New Roman"/>
          <w:sz w:val="28"/>
          <w:szCs w:val="28"/>
        </w:rPr>
        <w:t>2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8170A7">
        <w:rPr>
          <w:rFonts w:ascii="Times New Roman" w:hAnsi="Times New Roman" w:cs="Times New Roman"/>
          <w:sz w:val="28"/>
          <w:szCs w:val="28"/>
        </w:rPr>
        <w:t>4</w:t>
      </w:r>
      <w:r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5869D7">
        <w:rPr>
          <w:rFonts w:ascii="Times New Roman" w:hAnsi="Times New Roman"/>
          <w:sz w:val="28"/>
          <w:szCs w:val="28"/>
        </w:rPr>
        <w:t>УСАиГ,</w:t>
      </w:r>
      <w:r w:rsidR="00F667CF" w:rsidRPr="00F250FB">
        <w:rPr>
          <w:rFonts w:ascii="Times New Roman" w:hAnsi="Times New Roman" w:cs="Times New Roman"/>
          <w:sz w:val="28"/>
          <w:szCs w:val="28"/>
        </w:rPr>
        <w:t xml:space="preserve"> многофункциональные центры не вправе требовать от заявителя представления документов и информации, в том числе об уплате государственной пошлины, взимаемой за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B0298">
        <w:rPr>
          <w:rFonts w:ascii="Times New Roman" w:hAnsi="Times New Roman" w:cs="Times New Roman"/>
          <w:sz w:val="28"/>
          <w:szCs w:val="28"/>
        </w:rPr>
        <w:t>ной</w:t>
      </w:r>
      <w:r w:rsidR="00F667CF" w:rsidRPr="00F250FB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</w:t>
      </w:r>
      <w:r w:rsidR="00AB0298" w:rsidRPr="00AB0298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</w:t>
      </w:r>
      <w:r w:rsidR="00F667CF" w:rsidRPr="00F250FB">
        <w:rPr>
          <w:rFonts w:ascii="Times New Roman" w:hAnsi="Times New Roman" w:cs="Times New Roman"/>
          <w:sz w:val="28"/>
          <w:szCs w:val="28"/>
        </w:rPr>
        <w:t xml:space="preserve"> участвующих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B0298">
        <w:rPr>
          <w:rFonts w:ascii="Times New Roman" w:hAnsi="Times New Roman" w:cs="Times New Roman"/>
          <w:sz w:val="28"/>
          <w:szCs w:val="28"/>
        </w:rPr>
        <w:t>ной</w:t>
      </w:r>
      <w:r w:rsidR="00F667CF" w:rsidRPr="00F250FB">
        <w:rPr>
          <w:rFonts w:ascii="Times New Roman" w:hAnsi="Times New Roman" w:cs="Times New Roman"/>
          <w:sz w:val="28"/>
          <w:szCs w:val="28"/>
        </w:rPr>
        <w:t xml:space="preserve"> услуги, в соответствии с нормативными правовыми актами Российской Федерации, нормативными правовыми актами Московской области</w:t>
      </w:r>
      <w:r w:rsidR="00AB0298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F667CF" w:rsidRPr="00F250FB">
        <w:rPr>
          <w:rFonts w:ascii="Times New Roman" w:hAnsi="Times New Roman" w:cs="Times New Roman"/>
          <w:sz w:val="28"/>
          <w:szCs w:val="28"/>
        </w:rPr>
        <w:t>.</w:t>
      </w:r>
    </w:p>
    <w:p w:rsidR="002B10B2" w:rsidRPr="00F250FB" w:rsidRDefault="002B10B2" w:rsidP="00F45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1F29E4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Исчерпывающий перечень оснований для о</w:t>
      </w:r>
      <w:r w:rsidR="000E6C84" w:rsidRPr="00F250FB">
        <w:rPr>
          <w:rFonts w:ascii="Times New Roman" w:hAnsi="Times New Roman" w:cs="Times New Roman"/>
          <w:sz w:val="28"/>
          <w:szCs w:val="28"/>
        </w:rPr>
        <w:t>тказ</w:t>
      </w:r>
      <w:r w:rsidRPr="00F250FB">
        <w:rPr>
          <w:rFonts w:ascii="Times New Roman" w:hAnsi="Times New Roman" w:cs="Times New Roman"/>
          <w:sz w:val="28"/>
          <w:szCs w:val="28"/>
        </w:rPr>
        <w:t>а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в приеме документов, необходимых для предоставления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995232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534E" w:rsidRDefault="001F29E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891503" w:rsidRPr="00F250FB">
        <w:rPr>
          <w:rFonts w:ascii="Times New Roman" w:hAnsi="Times New Roman" w:cs="Times New Roman"/>
          <w:sz w:val="28"/>
          <w:szCs w:val="28"/>
        </w:rPr>
        <w:t>3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D6534E" w:rsidRPr="00D6534E">
        <w:rPr>
          <w:rFonts w:ascii="Times New Roman" w:hAnsi="Times New Roman" w:cs="Times New Roman"/>
          <w:sz w:val="28"/>
          <w:szCs w:val="28"/>
        </w:rPr>
        <w:t xml:space="preserve">Оснований для отказа в приеме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6534E" w:rsidRPr="00D6534E">
        <w:rPr>
          <w:rFonts w:ascii="Times New Roman" w:hAnsi="Times New Roman" w:cs="Times New Roman"/>
          <w:sz w:val="28"/>
          <w:szCs w:val="28"/>
        </w:rPr>
        <w:t>ной услуги, законодательством Российской Федерации не предусмотрено.</w:t>
      </w:r>
    </w:p>
    <w:p w:rsidR="00DC681E" w:rsidRPr="00F250FB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5869D7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0BD" w:rsidRPr="00F250FB">
        <w:rPr>
          <w:rFonts w:ascii="Times New Roman" w:hAnsi="Times New Roman" w:cs="Times New Roman"/>
          <w:sz w:val="28"/>
          <w:szCs w:val="28"/>
        </w:rPr>
        <w:t>Исчерпывающий перечень оснований для п</w:t>
      </w:r>
      <w:r w:rsidR="000E6C84" w:rsidRPr="00F250FB">
        <w:rPr>
          <w:rFonts w:ascii="Times New Roman" w:hAnsi="Times New Roman" w:cs="Times New Roman"/>
          <w:sz w:val="28"/>
          <w:szCs w:val="28"/>
        </w:rPr>
        <w:t>риостановлени</w:t>
      </w:r>
      <w:r w:rsidR="00B170BD" w:rsidRPr="00F250FB">
        <w:rPr>
          <w:rFonts w:ascii="Times New Roman" w:hAnsi="Times New Roman" w:cs="Times New Roman"/>
          <w:sz w:val="28"/>
          <w:szCs w:val="28"/>
        </w:rPr>
        <w:t>я или отказа в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170BD" w:rsidRPr="00F250FB">
        <w:rPr>
          <w:rFonts w:ascii="Times New Roman" w:hAnsi="Times New Roman" w:cs="Times New Roman"/>
          <w:sz w:val="28"/>
          <w:szCs w:val="28"/>
        </w:rPr>
        <w:t>и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2E54F3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503" w:rsidRPr="00F250FB" w:rsidRDefault="00B170BD" w:rsidP="008915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891503" w:rsidRPr="00F250FB">
        <w:rPr>
          <w:rFonts w:ascii="Times New Roman" w:hAnsi="Times New Roman" w:cs="Times New Roman"/>
          <w:sz w:val="28"/>
          <w:szCs w:val="28"/>
        </w:rPr>
        <w:t>4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891503" w:rsidRPr="00F250F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8310F">
        <w:rPr>
          <w:rFonts w:ascii="Times New Roman" w:hAnsi="Times New Roman" w:cs="Times New Roman"/>
          <w:sz w:val="28"/>
          <w:szCs w:val="28"/>
        </w:rPr>
        <w:t xml:space="preserve">ной </w:t>
      </w:r>
      <w:r w:rsidR="00891503" w:rsidRPr="00F250FB">
        <w:rPr>
          <w:rFonts w:ascii="Times New Roman" w:hAnsi="Times New Roman" w:cs="Times New Roman"/>
          <w:sz w:val="28"/>
          <w:szCs w:val="28"/>
        </w:rPr>
        <w:t xml:space="preserve"> услуги не предусмотрены.</w:t>
      </w:r>
    </w:p>
    <w:p w:rsidR="00891503" w:rsidRPr="00F250FB" w:rsidRDefault="00B170BD" w:rsidP="008915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891503" w:rsidRPr="00F250FB">
        <w:rPr>
          <w:rFonts w:ascii="Times New Roman" w:hAnsi="Times New Roman" w:cs="Times New Roman"/>
          <w:sz w:val="28"/>
          <w:szCs w:val="28"/>
        </w:rPr>
        <w:t>4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891503" w:rsidRPr="00F250FB">
        <w:rPr>
          <w:rFonts w:ascii="Times New Roman" w:hAnsi="Times New Roman" w:cs="Times New Roman"/>
          <w:sz w:val="28"/>
          <w:szCs w:val="28"/>
        </w:rPr>
        <w:t>2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A6883">
        <w:rPr>
          <w:rFonts w:ascii="Times New Roman" w:hAnsi="Times New Roman" w:cs="Times New Roman"/>
          <w:sz w:val="28"/>
          <w:szCs w:val="28"/>
        </w:rPr>
        <w:t>ной</w:t>
      </w:r>
      <w:r w:rsidR="00245D85" w:rsidRPr="00F250FB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C5678A" w:rsidRDefault="00D51931" w:rsidP="00D51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14.2.1. </w:t>
      </w:r>
      <w:r w:rsidR="00C5678A" w:rsidRPr="00C5678A">
        <w:rPr>
          <w:rFonts w:ascii="Times New Roman" w:hAnsi="Times New Roman" w:cs="Times New Roman"/>
          <w:sz w:val="28"/>
          <w:szCs w:val="28"/>
        </w:rPr>
        <w:t>отсутствуют случаи и условия для присвоения объекту адресации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адреса или аннулирования его адреса, указанные в пунктах 5, 8 - 11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 xml:space="preserve">14 - 18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 </w:t>
      </w:r>
      <w:r w:rsidRPr="00D51931">
        <w:rPr>
          <w:rFonts w:ascii="Times New Roman" w:hAnsi="Times New Roman" w:cs="Times New Roman"/>
          <w:sz w:val="28"/>
          <w:szCs w:val="28"/>
        </w:rPr>
        <w:t>присвоения, изменения и аннулирования адресов</w:t>
      </w:r>
      <w:r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</w:t>
      </w:r>
      <w:r w:rsidRPr="00D51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19 ноября 2014 г. № 1221;</w:t>
      </w:r>
    </w:p>
    <w:p w:rsidR="00C420BC" w:rsidRPr="00C420BC" w:rsidRDefault="00D51931" w:rsidP="00C420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14.2.2. </w:t>
      </w:r>
      <w:r w:rsidR="00C420BC" w:rsidRPr="00C420BC">
        <w:rPr>
          <w:rFonts w:ascii="Times New Roman" w:hAnsi="Times New Roman" w:cs="Times New Roman"/>
          <w:sz w:val="28"/>
          <w:szCs w:val="28"/>
        </w:rPr>
        <w:t>с заявлением</w:t>
      </w:r>
      <w:r w:rsidR="005869D7">
        <w:rPr>
          <w:rFonts w:ascii="Times New Roman" w:hAnsi="Times New Roman" w:cs="Times New Roman"/>
          <w:sz w:val="28"/>
          <w:szCs w:val="28"/>
        </w:rPr>
        <w:t xml:space="preserve"> о предоставлении услуги</w:t>
      </w:r>
      <w:r w:rsidR="00C420BC" w:rsidRPr="00C420BC">
        <w:rPr>
          <w:rFonts w:ascii="Times New Roman" w:hAnsi="Times New Roman" w:cs="Times New Roman"/>
          <w:sz w:val="28"/>
          <w:szCs w:val="28"/>
        </w:rPr>
        <w:t xml:space="preserve"> обратилось ненадлежащее лицо;</w:t>
      </w:r>
    </w:p>
    <w:p w:rsidR="00C5678A" w:rsidRDefault="00D51931" w:rsidP="00C567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14.2.</w:t>
      </w:r>
      <w:r w:rsidR="00343BA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678A" w:rsidRPr="00C5678A">
        <w:rPr>
          <w:rFonts w:ascii="Times New Roman" w:hAnsi="Times New Roman" w:cs="Times New Roman"/>
          <w:sz w:val="28"/>
          <w:szCs w:val="28"/>
        </w:rPr>
        <w:t>ответ на межведомственный запрос свидетельствует об отсутствии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документа и (или) информации, необходимых для присвоения объекту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адресации адреса или аннулирования его адреса, и 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документ не был представлен заявителем (представителем заявителя)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собственной инициативе;</w:t>
      </w:r>
    </w:p>
    <w:p w:rsidR="00C5678A" w:rsidRPr="00C5678A" w:rsidRDefault="00D51931" w:rsidP="00D519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14.2.6. </w:t>
      </w:r>
      <w:r w:rsidR="00C5678A" w:rsidRPr="00C5678A">
        <w:rPr>
          <w:rFonts w:ascii="Times New Roman" w:hAnsi="Times New Roman" w:cs="Times New Roman"/>
          <w:sz w:val="28"/>
          <w:szCs w:val="28"/>
        </w:rPr>
        <w:t>документы, обязанность по предоставлению которых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 xml:space="preserve">присвоения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5678A" w:rsidRPr="00C5678A">
        <w:rPr>
          <w:rFonts w:ascii="Times New Roman" w:hAnsi="Times New Roman" w:cs="Times New Roman"/>
          <w:sz w:val="28"/>
          <w:szCs w:val="28"/>
        </w:rPr>
        <w:t>бъекту адресации адре</w:t>
      </w:r>
      <w:r w:rsidR="00C5678A">
        <w:rPr>
          <w:rFonts w:ascii="Times New Roman" w:hAnsi="Times New Roman" w:cs="Times New Roman"/>
          <w:sz w:val="28"/>
          <w:szCs w:val="28"/>
        </w:rPr>
        <w:t>са или аннулирования его адреса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возложена на заявителя (представителя заявителя), выданы с нарушением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78A" w:rsidRPr="00C5678A">
        <w:rPr>
          <w:rFonts w:ascii="Times New Roman" w:hAnsi="Times New Roman" w:cs="Times New Roman"/>
          <w:sz w:val="28"/>
          <w:szCs w:val="28"/>
        </w:rPr>
        <w:t>порядка, установленного законодательством Рос</w:t>
      </w:r>
      <w:r w:rsidR="00343BA5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0E6C84" w:rsidRPr="00F250FB" w:rsidRDefault="000E6C84" w:rsidP="008915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A688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является исчерпывающим.</w:t>
      </w:r>
    </w:p>
    <w:p w:rsidR="000E6C84" w:rsidRPr="00F250FB" w:rsidRDefault="00B170B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891503" w:rsidRPr="00F250FB">
        <w:rPr>
          <w:rFonts w:ascii="Times New Roman" w:hAnsi="Times New Roman" w:cs="Times New Roman"/>
          <w:sz w:val="28"/>
          <w:szCs w:val="28"/>
        </w:rPr>
        <w:t>4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891503" w:rsidRPr="00F250FB">
        <w:rPr>
          <w:rFonts w:ascii="Times New Roman" w:hAnsi="Times New Roman" w:cs="Times New Roman"/>
          <w:sz w:val="28"/>
          <w:szCs w:val="28"/>
        </w:rPr>
        <w:t>3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 Решение об отказе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A6883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 подписывается </w:t>
      </w:r>
      <w:r w:rsidR="00891503" w:rsidRPr="00F250FB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E30033">
        <w:rPr>
          <w:rFonts w:ascii="Times New Roman" w:hAnsi="Times New Roman"/>
          <w:sz w:val="28"/>
          <w:szCs w:val="28"/>
        </w:rPr>
        <w:t>УСАиГ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E66F70" w:rsidRPr="00F250FB">
        <w:rPr>
          <w:rFonts w:ascii="Times New Roman" w:hAnsi="Times New Roman" w:cs="Times New Roman"/>
          <w:sz w:val="28"/>
          <w:szCs w:val="28"/>
        </w:rPr>
        <w:t xml:space="preserve">и </w:t>
      </w:r>
      <w:r w:rsidR="00D44E2B" w:rsidRPr="00F250FB">
        <w:rPr>
          <w:rFonts w:ascii="Times New Roman" w:hAnsi="Times New Roman" w:cs="Times New Roman"/>
          <w:sz w:val="28"/>
          <w:szCs w:val="28"/>
        </w:rPr>
        <w:t xml:space="preserve">с указанием причин отказа </w:t>
      </w:r>
      <w:r w:rsidR="000E6C84" w:rsidRPr="00F250FB">
        <w:rPr>
          <w:rFonts w:ascii="Times New Roman" w:hAnsi="Times New Roman" w:cs="Times New Roman"/>
          <w:sz w:val="28"/>
          <w:szCs w:val="28"/>
        </w:rPr>
        <w:t>выдается заявителю</w:t>
      </w:r>
      <w:r w:rsidR="003521E4" w:rsidRPr="00F250FB">
        <w:rPr>
          <w:rFonts w:ascii="Times New Roman" w:hAnsi="Times New Roman" w:cs="Times New Roman"/>
          <w:sz w:val="28"/>
          <w:szCs w:val="28"/>
        </w:rPr>
        <w:t xml:space="preserve"> лично либо направляется по </w:t>
      </w:r>
      <w:r w:rsidR="00245D85" w:rsidRPr="00F250FB">
        <w:rPr>
          <w:rFonts w:ascii="Times New Roman" w:hAnsi="Times New Roman" w:cs="Times New Roman"/>
          <w:sz w:val="28"/>
          <w:szCs w:val="28"/>
        </w:rPr>
        <w:t>почте,</w:t>
      </w:r>
      <w:r w:rsidR="003521E4" w:rsidRPr="00F250FB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44E2B" w:rsidRPr="00F250FB">
        <w:rPr>
          <w:rFonts w:ascii="Times New Roman" w:hAnsi="Times New Roman" w:cs="Times New Roman"/>
          <w:sz w:val="28"/>
          <w:szCs w:val="28"/>
        </w:rPr>
        <w:t xml:space="preserve">выдается через </w:t>
      </w:r>
      <w:r w:rsidR="00C136F6" w:rsidRPr="00F250FB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383833" w:rsidRPr="00F250FB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принятия решения об отказе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05F54">
        <w:rPr>
          <w:rFonts w:ascii="Times New Roman" w:hAnsi="Times New Roman" w:cs="Times New Roman"/>
          <w:sz w:val="28"/>
          <w:szCs w:val="28"/>
        </w:rPr>
        <w:t>ной</w:t>
      </w:r>
      <w:r w:rsidR="00383833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</w:p>
    <w:p w:rsidR="000E6C84" w:rsidRPr="00F250FB" w:rsidRDefault="00B170BD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891503" w:rsidRPr="00F250FB">
        <w:rPr>
          <w:rFonts w:ascii="Times New Roman" w:hAnsi="Times New Roman" w:cs="Times New Roman"/>
          <w:sz w:val="28"/>
          <w:szCs w:val="28"/>
        </w:rPr>
        <w:t>4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891503" w:rsidRPr="00F250FB">
        <w:rPr>
          <w:rFonts w:ascii="Times New Roman" w:hAnsi="Times New Roman" w:cs="Times New Roman"/>
          <w:sz w:val="28"/>
          <w:szCs w:val="28"/>
        </w:rPr>
        <w:t>4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 Решение об отказе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05F54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 по </w:t>
      </w:r>
      <w:r w:rsidR="00E66F70" w:rsidRPr="00F250FB">
        <w:rPr>
          <w:rFonts w:ascii="Times New Roman" w:hAnsi="Times New Roman" w:cs="Times New Roman"/>
          <w:sz w:val="28"/>
          <w:szCs w:val="28"/>
        </w:rPr>
        <w:t>заявлению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, поданному в электронной форме, </w:t>
      </w:r>
      <w:r w:rsidR="00891503" w:rsidRPr="00F250FB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E30033">
        <w:rPr>
          <w:rFonts w:ascii="Times New Roman" w:hAnsi="Times New Roman"/>
          <w:sz w:val="28"/>
          <w:szCs w:val="28"/>
        </w:rPr>
        <w:t>УСАиГ</w:t>
      </w:r>
      <w:r w:rsidR="00E30033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с использованием электронной цифровой подписи (электронной подписи) и направляется заявителю по электронной почте и (или) через </w:t>
      </w:r>
      <w:r w:rsidR="00B46254" w:rsidRPr="00F250FB">
        <w:rPr>
          <w:rFonts w:ascii="Times New Roman" w:hAnsi="Times New Roman" w:cs="Times New Roman"/>
          <w:sz w:val="28"/>
          <w:szCs w:val="28"/>
        </w:rPr>
        <w:t>Единый портал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B46254" w:rsidRPr="00F250FB">
        <w:rPr>
          <w:rFonts w:ascii="Times New Roman" w:hAnsi="Times New Roman" w:cs="Times New Roman"/>
          <w:sz w:val="28"/>
          <w:szCs w:val="28"/>
        </w:rPr>
        <w:t xml:space="preserve"> либо Портал </w:t>
      </w:r>
      <w:r w:rsidR="00C136F6" w:rsidRPr="00F250FB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F250F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принятия решения об отказе в предоставле</w:t>
      </w:r>
      <w:r w:rsidR="00D44E2B" w:rsidRPr="00F250FB">
        <w:rPr>
          <w:rFonts w:ascii="Times New Roman" w:hAnsi="Times New Roman" w:cs="Times New Roman"/>
          <w:sz w:val="28"/>
          <w:szCs w:val="28"/>
        </w:rPr>
        <w:t xml:space="preserve">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05F54">
        <w:rPr>
          <w:rFonts w:ascii="Times New Roman" w:hAnsi="Times New Roman" w:cs="Times New Roman"/>
          <w:sz w:val="28"/>
          <w:szCs w:val="28"/>
        </w:rPr>
        <w:t>ной</w:t>
      </w:r>
      <w:r w:rsidR="00D44E2B" w:rsidRPr="00F250FB">
        <w:rPr>
          <w:rFonts w:ascii="Times New Roman" w:hAnsi="Times New Roman" w:cs="Times New Roman"/>
          <w:sz w:val="28"/>
          <w:szCs w:val="28"/>
        </w:rPr>
        <w:t xml:space="preserve"> услуги (если иное не предусмотрено законодательством Российской Федерации).</w:t>
      </w:r>
    </w:p>
    <w:p w:rsidR="00BF1D5A" w:rsidRPr="00F250FB" w:rsidRDefault="00BF1D5A" w:rsidP="00BF1D5A">
      <w:pPr>
        <w:pStyle w:val="ConsPlusNormal"/>
        <w:ind w:firstLine="71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891503" w:rsidRPr="00F250FB">
        <w:rPr>
          <w:rFonts w:ascii="Times New Roman" w:hAnsi="Times New Roman" w:cs="Times New Roman"/>
          <w:sz w:val="28"/>
          <w:szCs w:val="28"/>
        </w:rPr>
        <w:t>4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="00891503" w:rsidRPr="00F250FB">
        <w:rPr>
          <w:rFonts w:ascii="Times New Roman" w:hAnsi="Times New Roman" w:cs="Times New Roman"/>
          <w:sz w:val="28"/>
          <w:szCs w:val="28"/>
        </w:rPr>
        <w:t>5</w:t>
      </w:r>
      <w:r w:rsidRPr="00F250FB">
        <w:rPr>
          <w:rFonts w:ascii="Times New Roman" w:hAnsi="Times New Roman" w:cs="Times New Roman"/>
          <w:sz w:val="28"/>
          <w:szCs w:val="28"/>
        </w:rPr>
        <w:t xml:space="preserve">. Заявитель вправе отказаться от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05F54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на основании личного письменного заявления.</w:t>
      </w:r>
    </w:p>
    <w:p w:rsidR="00BF1D5A" w:rsidRPr="00F250FB" w:rsidRDefault="00BF1D5A" w:rsidP="00BF1D5A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В случае письменного отказа от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05F54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вновь с заявлением о ее предоставлении и необходимыми документами.</w:t>
      </w:r>
    </w:p>
    <w:p w:rsidR="00E66F70" w:rsidRPr="00F250FB" w:rsidRDefault="00E66F70" w:rsidP="00EA4BF2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1F29E4" w:rsidRPr="00F250FB" w:rsidRDefault="001F29E4" w:rsidP="00E919CF">
      <w:pPr>
        <w:pStyle w:val="ConsPlusNormal"/>
        <w:numPr>
          <w:ilvl w:val="0"/>
          <w:numId w:val="1"/>
        </w:numPr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Перечень услуг, необходимых и обязательных</w:t>
      </w:r>
    </w:p>
    <w:p w:rsidR="001F29E4" w:rsidRPr="00F250FB" w:rsidRDefault="001F29E4" w:rsidP="001F29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05F54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F29E4" w:rsidRPr="00F250FB" w:rsidRDefault="001F29E4" w:rsidP="001F29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503" w:rsidRPr="00F250FB" w:rsidRDefault="00B170BD" w:rsidP="008915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1D17F2" w:rsidRPr="00F250FB">
        <w:rPr>
          <w:rFonts w:ascii="Times New Roman" w:hAnsi="Times New Roman" w:cs="Times New Roman"/>
          <w:sz w:val="28"/>
          <w:szCs w:val="28"/>
        </w:rPr>
        <w:t>5</w:t>
      </w:r>
      <w:r w:rsidRPr="00F250FB">
        <w:rPr>
          <w:rFonts w:ascii="Times New Roman" w:hAnsi="Times New Roman" w:cs="Times New Roman"/>
          <w:sz w:val="28"/>
          <w:szCs w:val="28"/>
        </w:rPr>
        <w:t>.1</w:t>
      </w:r>
      <w:r w:rsidR="001F29E4" w:rsidRPr="00F250FB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58"/>
      <w:bookmarkEnd w:id="1"/>
      <w:r w:rsidR="00891503" w:rsidRPr="00F250FB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 услуги,</w:t>
      </w:r>
      <w:r w:rsidR="00891503" w:rsidRPr="00F250FB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C681E" w:rsidRPr="00F250FB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B170BD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Порядок, размер и основания взимания </w:t>
      </w:r>
      <w:r w:rsidR="00AF0354" w:rsidRPr="00F250FB">
        <w:rPr>
          <w:rFonts w:ascii="Times New Roman" w:hAnsi="Times New Roman" w:cs="Times New Roman"/>
          <w:sz w:val="28"/>
          <w:szCs w:val="28"/>
        </w:rPr>
        <w:t>государственной пошлины или иной платы, взимаемой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за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6C02D7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B8547F" w:rsidP="00D055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D0552C" w:rsidRPr="00F250FB">
        <w:rPr>
          <w:rFonts w:ascii="Times New Roman" w:hAnsi="Times New Roman" w:cs="Times New Roman"/>
          <w:sz w:val="28"/>
          <w:szCs w:val="28"/>
        </w:rPr>
        <w:t>6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D0552C" w:rsidRPr="00F250F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D0552C" w:rsidRPr="00F250FB">
        <w:rPr>
          <w:rFonts w:ascii="Times New Roman" w:hAnsi="Times New Roman" w:cs="Times New Roman"/>
          <w:sz w:val="28"/>
          <w:szCs w:val="28"/>
        </w:rPr>
        <w:t xml:space="preserve"> услуги осуществляется бесплатно.</w:t>
      </w:r>
    </w:p>
    <w:p w:rsidR="00D0552C" w:rsidRPr="00F250FB" w:rsidRDefault="00D0552C" w:rsidP="00D055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F250FB" w:rsidRDefault="00BB5870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(запроса)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услуги организации, участвующей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50FB">
        <w:rPr>
          <w:rFonts w:ascii="Times New Roman" w:hAnsi="Times New Roman" w:cs="Times New Roman"/>
          <w:sz w:val="28"/>
          <w:szCs w:val="28"/>
        </w:rPr>
        <w:t xml:space="preserve">услуги, и при получении результата предоставления </w:t>
      </w:r>
      <w:r w:rsidR="004F3FF4" w:rsidRPr="00F250FB">
        <w:rPr>
          <w:rFonts w:ascii="Times New Roman" w:hAnsi="Times New Roman" w:cs="Times New Roman"/>
          <w:sz w:val="28"/>
          <w:szCs w:val="28"/>
        </w:rPr>
        <w:t>таких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B8547F" w:rsidRPr="00F250FB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F250FB" w:rsidRDefault="00B8547F" w:rsidP="00E919CF">
      <w:pPr>
        <w:pStyle w:val="ConsPlusNormal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, услуги организации, участвующей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B8547F" w:rsidRPr="00F250FB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F250FB" w:rsidRDefault="00B8547F" w:rsidP="00E919C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B8547F" w:rsidRPr="00F250FB" w:rsidRDefault="002717EB" w:rsidP="00B8547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ная</w:t>
      </w:r>
      <w:r w:rsidR="00B8547F" w:rsidRPr="00F250FB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, услуги организации, участвующей в предоставлении </w:t>
      </w:r>
      <w:r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BB5870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45E18" w:rsidRPr="00F250FB" w:rsidRDefault="00045E18" w:rsidP="00B8547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8547F" w:rsidRPr="00F250FB" w:rsidRDefault="00B8547F" w:rsidP="00E919C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Помещения</w:t>
      </w:r>
      <w:r w:rsidR="00045E18" w:rsidRPr="00F250FB">
        <w:rPr>
          <w:rFonts w:ascii="Times New Roman" w:hAnsi="Times New Roman" w:cs="Times New Roman"/>
          <w:sz w:val="28"/>
          <w:szCs w:val="28"/>
        </w:rPr>
        <w:t>,</w:t>
      </w:r>
      <w:r w:rsidRPr="00F250FB">
        <w:rPr>
          <w:rFonts w:ascii="Times New Roman" w:hAnsi="Times New Roman" w:cs="Times New Roman"/>
          <w:sz w:val="28"/>
          <w:szCs w:val="28"/>
        </w:rPr>
        <w:t xml:space="preserve"> в которых предоставляется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ная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F82E0F" w:rsidRPr="00F250FB">
        <w:rPr>
          <w:rFonts w:ascii="Times New Roman" w:hAnsi="Times New Roman" w:cs="Times New Roman"/>
          <w:sz w:val="28"/>
          <w:szCs w:val="28"/>
        </w:rPr>
        <w:t>, предпочтительно</w:t>
      </w:r>
      <w:r w:rsidRPr="00F250FB">
        <w:rPr>
          <w:rFonts w:ascii="Times New Roman" w:hAnsi="Times New Roman" w:cs="Times New Roman"/>
          <w:sz w:val="28"/>
          <w:szCs w:val="28"/>
        </w:rPr>
        <w:t xml:space="preserve"> размещаются на нижних этажах зданий и должны соответствовать санитарно-эпидемиологическим правилам и нормативам.</w:t>
      </w:r>
    </w:p>
    <w:p w:rsidR="00271696" w:rsidRPr="00F250FB" w:rsidRDefault="00271696" w:rsidP="002716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452D3" w:rsidRPr="00F250FB" w:rsidRDefault="00E452D3" w:rsidP="00E452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высоте, </w:t>
      </w:r>
      <w:r w:rsidR="00271696" w:rsidRPr="00F250FB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F82E0F" w:rsidRPr="00F250FB">
        <w:rPr>
          <w:rFonts w:ascii="Times New Roman" w:hAnsi="Times New Roman" w:cs="Times New Roman"/>
          <w:sz w:val="28"/>
          <w:szCs w:val="28"/>
        </w:rPr>
        <w:t>обеспеч</w:t>
      </w:r>
      <w:r w:rsidR="00271696" w:rsidRPr="00F250FB">
        <w:rPr>
          <w:rFonts w:ascii="Times New Roman" w:hAnsi="Times New Roman" w:cs="Times New Roman"/>
          <w:sz w:val="28"/>
          <w:szCs w:val="28"/>
        </w:rPr>
        <w:t>ена</w:t>
      </w:r>
      <w:r w:rsidR="00F82E0F" w:rsidRPr="00F250FB">
        <w:rPr>
          <w:rFonts w:ascii="Times New Roman" w:hAnsi="Times New Roman" w:cs="Times New Roman"/>
          <w:sz w:val="28"/>
          <w:szCs w:val="28"/>
        </w:rPr>
        <w:t xml:space="preserve"> возможность получения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F82E0F" w:rsidRPr="00F250FB">
        <w:rPr>
          <w:rFonts w:ascii="Times New Roman" w:hAnsi="Times New Roman" w:cs="Times New Roman"/>
          <w:sz w:val="28"/>
          <w:szCs w:val="28"/>
        </w:rPr>
        <w:t xml:space="preserve"> услуги маломобильными группами населения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045E18" w:rsidRPr="00F250FB" w:rsidRDefault="00045E18" w:rsidP="00045E1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Вход и выход из помещений оборудуются указателями.</w:t>
      </w:r>
    </w:p>
    <w:p w:rsidR="007027F3" w:rsidRPr="00F250FB" w:rsidRDefault="00045E18" w:rsidP="00E919C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</w:t>
      </w:r>
      <w:r w:rsidR="00191EB1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7027F3" w:rsidRPr="00F250FB">
        <w:rPr>
          <w:rFonts w:ascii="Times New Roman" w:hAnsi="Times New Roman" w:cs="Times New Roman"/>
          <w:sz w:val="28"/>
          <w:szCs w:val="28"/>
        </w:rPr>
        <w:t>информационными стендами.</w:t>
      </w:r>
    </w:p>
    <w:p w:rsidR="007027F3" w:rsidRPr="00F250FB" w:rsidRDefault="007027F3" w:rsidP="00E919C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Места для ожидания на подачу или получение документов оборудуются </w:t>
      </w:r>
      <w:r w:rsidR="00346FD1" w:rsidRPr="00F250FB">
        <w:rPr>
          <w:rFonts w:ascii="Times New Roman" w:hAnsi="Times New Roman" w:cs="Times New Roman"/>
          <w:sz w:val="28"/>
          <w:szCs w:val="28"/>
        </w:rPr>
        <w:t>стульями, скамьями.</w:t>
      </w:r>
    </w:p>
    <w:p w:rsidR="00CF152E" w:rsidRPr="00F250FB" w:rsidRDefault="00CF152E" w:rsidP="00E919C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Места для заполнения заявления оборудуются стульями, столами (стойками) и обеспечиваются образцами заявлений</w:t>
      </w:r>
      <w:r w:rsidR="00191EB1" w:rsidRPr="00F250FB">
        <w:rPr>
          <w:rFonts w:ascii="Times New Roman" w:hAnsi="Times New Roman" w:cs="Times New Roman"/>
          <w:sz w:val="28"/>
          <w:szCs w:val="28"/>
        </w:rPr>
        <w:t>, писчей бумагой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канцелярскими принадлежностями</w:t>
      </w:r>
      <w:r w:rsidR="00191EB1" w:rsidRPr="00F250FB">
        <w:rPr>
          <w:rFonts w:ascii="Times New Roman" w:hAnsi="Times New Roman" w:cs="Times New Roman"/>
          <w:sz w:val="28"/>
          <w:szCs w:val="28"/>
        </w:rPr>
        <w:t xml:space="preserve"> (шариковыми ручками)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CF152E" w:rsidRPr="00F250FB" w:rsidRDefault="00CF152E" w:rsidP="00E919CF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CF152E" w:rsidRPr="00F250FB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F152E" w:rsidRPr="00F250FB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</w:t>
      </w:r>
      <w:r w:rsidR="00383833" w:rsidRPr="00F250FB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383833"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91EB1" w:rsidRPr="00F250FB" w:rsidRDefault="00191EB1" w:rsidP="00E919CF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Рабочие места служащих, предоставляющих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ную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в полном объеме.</w:t>
      </w:r>
    </w:p>
    <w:p w:rsidR="00CF152E" w:rsidRPr="00F250FB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0E6C84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D0552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19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695785" w:rsidRPr="00F250FB">
        <w:rPr>
          <w:rFonts w:ascii="Times New Roman" w:hAnsi="Times New Roman" w:cs="Times New Roman"/>
          <w:sz w:val="28"/>
          <w:szCs w:val="28"/>
        </w:rPr>
        <w:t xml:space="preserve">Показателями доступности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695785" w:rsidRPr="00F250FB">
        <w:rPr>
          <w:rFonts w:ascii="Times New Roman" w:hAnsi="Times New Roman" w:cs="Times New Roman"/>
          <w:sz w:val="28"/>
          <w:szCs w:val="28"/>
        </w:rPr>
        <w:t xml:space="preserve"> услуги являются</w:t>
      </w:r>
      <w:r w:rsidR="000E6C84" w:rsidRPr="00F250FB">
        <w:rPr>
          <w:rFonts w:ascii="Times New Roman" w:hAnsi="Times New Roman" w:cs="Times New Roman"/>
          <w:sz w:val="28"/>
          <w:szCs w:val="28"/>
        </w:rPr>
        <w:t>:</w:t>
      </w:r>
    </w:p>
    <w:p w:rsidR="000E6C84" w:rsidRPr="00F250FB" w:rsidRDefault="0069578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7166E5" w:rsidRPr="00F250FB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7166E5"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или в многофункциональных центрах предоставления государственных и муниципальных услуг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695785" w:rsidRPr="00F250FB" w:rsidRDefault="0069578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получения информации о ходе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</w:t>
      </w:r>
      <w:r w:rsidR="007166E5" w:rsidRPr="00F250FB">
        <w:rPr>
          <w:rFonts w:ascii="Times New Roman" w:hAnsi="Times New Roman" w:cs="Times New Roman"/>
          <w:sz w:val="28"/>
          <w:szCs w:val="28"/>
        </w:rPr>
        <w:t>ионно-коммуникационных технологий;</w:t>
      </w:r>
    </w:p>
    <w:p w:rsidR="007166E5" w:rsidRPr="00F250F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транспортная доступность к местам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6E5" w:rsidRPr="00F250F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обеспечение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ная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:rsidR="007166E5" w:rsidRPr="00F250F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на официальном сайте </w:t>
      </w:r>
      <w:r w:rsidR="000A4087">
        <w:rPr>
          <w:rFonts w:ascii="Times New Roman" w:hAnsi="Times New Roman"/>
          <w:sz w:val="28"/>
          <w:szCs w:val="28"/>
        </w:rPr>
        <w:t>УСАиГ</w:t>
      </w:r>
      <w:r w:rsidR="000A4087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0A4087">
        <w:rPr>
          <w:rFonts w:ascii="Times New Roman" w:hAnsi="Times New Roman" w:cs="Times New Roman"/>
          <w:sz w:val="28"/>
          <w:szCs w:val="28"/>
        </w:rPr>
        <w:t xml:space="preserve">и на </w:t>
      </w:r>
      <w:r w:rsidR="0098552B" w:rsidRPr="00F250FB">
        <w:rPr>
          <w:rFonts w:ascii="Times New Roman" w:hAnsi="Times New Roman" w:cs="Times New Roman"/>
          <w:sz w:val="28"/>
          <w:szCs w:val="28"/>
        </w:rPr>
        <w:t>информационных стендах,</w:t>
      </w:r>
      <w:r w:rsidR="007157E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F250FB">
        <w:rPr>
          <w:rFonts w:ascii="Times New Roman" w:hAnsi="Times New Roman" w:cs="Times New Roman"/>
          <w:sz w:val="28"/>
          <w:szCs w:val="28"/>
        </w:rPr>
        <w:t>Едином портале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7157E6" w:rsidRPr="00F250FB">
        <w:rPr>
          <w:rFonts w:ascii="Times New Roman" w:hAnsi="Times New Roman" w:cs="Times New Roman"/>
          <w:sz w:val="28"/>
          <w:szCs w:val="28"/>
        </w:rPr>
        <w:t xml:space="preserve">, </w:t>
      </w:r>
      <w:r w:rsidR="00B46254" w:rsidRPr="00F250FB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C136F6" w:rsidRPr="00F250FB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F250F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7166E5" w:rsidRPr="00F250FB" w:rsidRDefault="00FC520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19</w:t>
      </w:r>
      <w:r w:rsidR="007166E5" w:rsidRPr="00F250FB">
        <w:rPr>
          <w:rFonts w:ascii="Times New Roman" w:hAnsi="Times New Roman" w:cs="Times New Roman"/>
          <w:sz w:val="28"/>
          <w:szCs w:val="28"/>
        </w:rPr>
        <w:t xml:space="preserve">.2. Показателями качества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="007166E5" w:rsidRPr="00F250FB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7166E5" w:rsidRPr="00F250F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соблюдение сроков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8552B" w:rsidRPr="00F250FB" w:rsidRDefault="0098552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соблюдения установленного времени ожидания в очереди при подаче </w:t>
      </w:r>
      <w:r w:rsidR="00B66655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E365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6E5" w:rsidRPr="00F250FB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соотношение количества рассмотренных в срок заявлений на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67E09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к общему количеству заявлений, поступивших в связи с предоставлением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67E09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6E5" w:rsidRPr="00F250FB" w:rsidRDefault="0061470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своевременное направление уведомлений </w:t>
      </w:r>
      <w:r w:rsidR="007C0DAE" w:rsidRPr="00F250FB">
        <w:rPr>
          <w:rFonts w:ascii="Times New Roman" w:hAnsi="Times New Roman" w:cs="Times New Roman"/>
          <w:sz w:val="28"/>
          <w:szCs w:val="28"/>
        </w:rPr>
        <w:t>заявителям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 предоставлении или прекращении предос</w:t>
      </w:r>
      <w:r w:rsidR="0098552B" w:rsidRPr="00F250FB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67E09">
        <w:rPr>
          <w:rFonts w:ascii="Times New Roman" w:hAnsi="Times New Roman" w:cs="Times New Roman"/>
          <w:sz w:val="28"/>
          <w:szCs w:val="28"/>
        </w:rPr>
        <w:t>ной</w:t>
      </w:r>
      <w:r w:rsidR="0098552B"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8552B" w:rsidRDefault="0098552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E67E09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к общему количеству жалоб.</w:t>
      </w:r>
    </w:p>
    <w:p w:rsidR="00E67E09" w:rsidRPr="00F250FB" w:rsidRDefault="00E67E09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F250FB" w:rsidRDefault="00C136F6" w:rsidP="00E919CF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организации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317B9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на базе многофункциональных центров и в электронной форме</w:t>
      </w:r>
    </w:p>
    <w:p w:rsidR="00C136F6" w:rsidRPr="00F250FB" w:rsidRDefault="00C136F6" w:rsidP="00C13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F250FB" w:rsidRDefault="002A2B8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Организация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на базе многофункциональных центров осуществляется при личном обращении заявителя.</w:t>
      </w:r>
    </w:p>
    <w:p w:rsidR="00C136F6" w:rsidRPr="00F250FB" w:rsidRDefault="002A2B8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 xml:space="preserve">.2. 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Организация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на базе многофункциональных центров осуществляется в соответствии с соглашением о взаимодействии между</w:t>
      </w:r>
      <w:r w:rsidR="000A4087">
        <w:rPr>
          <w:rFonts w:ascii="Times New Roman" w:hAnsi="Times New Roman" w:cs="Times New Roman"/>
          <w:sz w:val="28"/>
          <w:szCs w:val="28"/>
        </w:rPr>
        <w:t xml:space="preserve"> администрацией Пушкинского муниципального района</w:t>
      </w:r>
      <w:r w:rsidR="002E1638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и уполномоченным многофункциональным центром, заключенным в порядке</w:t>
      </w:r>
      <w:r w:rsidR="00D0552C" w:rsidRPr="00F250FB">
        <w:rPr>
          <w:rFonts w:ascii="Times New Roman" w:hAnsi="Times New Roman" w:cs="Times New Roman"/>
          <w:sz w:val="28"/>
          <w:szCs w:val="28"/>
        </w:rPr>
        <w:t>,</w:t>
      </w:r>
      <w:r w:rsidR="008D0AE6" w:rsidRPr="00F250FB">
        <w:rPr>
          <w:rFonts w:ascii="Times New Roman" w:hAnsi="Times New Roman" w:cs="Times New Roman"/>
          <w:sz w:val="28"/>
          <w:szCs w:val="28"/>
        </w:rPr>
        <w:t xml:space="preserve"> установленном действующим законодательством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</w:p>
    <w:p w:rsidR="00FC2777" w:rsidRDefault="002A2B83" w:rsidP="00856C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 xml:space="preserve">.3. При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универсальными специалистами многофункциональных центров </w:t>
      </w:r>
      <w:r w:rsidR="00603617" w:rsidRPr="00F250FB">
        <w:rPr>
          <w:rFonts w:ascii="Times New Roman" w:hAnsi="Times New Roman" w:cs="Times New Roman"/>
          <w:sz w:val="28"/>
          <w:szCs w:val="28"/>
        </w:rPr>
        <w:t>осуществля</w:t>
      </w:r>
      <w:r w:rsidR="00856C52">
        <w:rPr>
          <w:rFonts w:ascii="Times New Roman" w:hAnsi="Times New Roman" w:cs="Times New Roman"/>
          <w:sz w:val="28"/>
          <w:szCs w:val="28"/>
        </w:rPr>
        <w:t>ю</w:t>
      </w:r>
      <w:r w:rsidR="00603617" w:rsidRPr="00F250FB">
        <w:rPr>
          <w:rFonts w:ascii="Times New Roman" w:hAnsi="Times New Roman" w:cs="Times New Roman"/>
          <w:sz w:val="28"/>
          <w:szCs w:val="28"/>
        </w:rPr>
        <w:t>тся</w:t>
      </w:r>
      <w:r w:rsidR="00FC2777">
        <w:rPr>
          <w:rFonts w:ascii="Times New Roman" w:hAnsi="Times New Roman" w:cs="Times New Roman"/>
          <w:sz w:val="28"/>
          <w:szCs w:val="28"/>
        </w:rPr>
        <w:t>:</w:t>
      </w:r>
    </w:p>
    <w:p w:rsidR="00FC2777" w:rsidRDefault="00FC2777" w:rsidP="00856C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A2B83" w:rsidRPr="00F250FB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</w:t>
      </w:r>
      <w:r w:rsidR="00D0552C" w:rsidRPr="00F250FB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D0552C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2777" w:rsidRDefault="00FC2777" w:rsidP="00856C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56C52" w:rsidRPr="00F250FB">
        <w:rPr>
          <w:rFonts w:ascii="Times New Roman" w:hAnsi="Times New Roman" w:cs="Times New Roman"/>
          <w:sz w:val="28"/>
          <w:szCs w:val="28"/>
        </w:rPr>
        <w:t xml:space="preserve"> обработка и предварительное рассмотрение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56C52">
        <w:rPr>
          <w:rFonts w:ascii="Times New Roman" w:hAnsi="Times New Roman" w:cs="Times New Roman"/>
          <w:sz w:val="28"/>
          <w:szCs w:val="28"/>
        </w:rPr>
        <w:t>ной</w:t>
      </w:r>
      <w:r w:rsidR="00856C52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2B83" w:rsidRDefault="00FC2777" w:rsidP="00856C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56C52" w:rsidRPr="00D91C45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56C52" w:rsidRPr="00D91C45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2777" w:rsidRPr="00F250FB" w:rsidRDefault="00FC2777" w:rsidP="00856C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C2777">
        <w:rPr>
          <w:rFonts w:ascii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FC2777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6F6" w:rsidRPr="00F250FB" w:rsidRDefault="002A2B83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 xml:space="preserve">.4. 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Заявители имеют возможность получения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1) получения информации о порядке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2) ознакомления с формами заявлений и иных документов, необходимых для получения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обеспечения доступа к ним для копирования и заполнения в электронном виде;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3) направления запроса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A2B83" w:rsidRPr="00F250FB" w:rsidRDefault="002A2B83" w:rsidP="002A2B8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4) осуществления мониторинга хода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136F6" w:rsidRPr="00F250FB" w:rsidRDefault="002A2B8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5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) </w:t>
      </w:r>
      <w:r w:rsidR="008B18EB" w:rsidRPr="008B18EB">
        <w:rPr>
          <w:rFonts w:ascii="Times New Roman" w:hAnsi="Times New Roman" w:cs="Times New Roman"/>
          <w:sz w:val="28"/>
          <w:szCs w:val="28"/>
        </w:rPr>
        <w:t xml:space="preserve">получения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B18EB" w:rsidRPr="008B18EB">
        <w:rPr>
          <w:rFonts w:ascii="Times New Roman" w:hAnsi="Times New Roman" w:cs="Times New Roman"/>
          <w:sz w:val="28"/>
          <w:szCs w:val="28"/>
        </w:rPr>
        <w:t>ной услуги в соответствии с действующим законодательством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.5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При направлении запроса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формирует заявление на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и подписывает его электронной подписью в соответствии с требованиями Федерального закона </w:t>
      </w:r>
      <w:r w:rsidR="00B66655" w:rsidRPr="00F250FB">
        <w:rPr>
          <w:rFonts w:ascii="Times New Roman" w:hAnsi="Times New Roman" w:cs="Times New Roman"/>
          <w:sz w:val="28"/>
          <w:szCs w:val="28"/>
        </w:rPr>
        <w:br/>
      </w:r>
      <w:r w:rsidR="00C136F6" w:rsidRPr="00F250FB">
        <w:rPr>
          <w:rFonts w:ascii="Times New Roman" w:hAnsi="Times New Roman" w:cs="Times New Roman"/>
          <w:sz w:val="28"/>
          <w:szCs w:val="28"/>
        </w:rPr>
        <w:t>№ 210-ФЗ.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.6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>При направлени</w:t>
      </w:r>
      <w:r w:rsidR="009C2A38" w:rsidRPr="00F250FB">
        <w:rPr>
          <w:rFonts w:ascii="Times New Roman" w:hAnsi="Times New Roman" w:cs="Times New Roman"/>
          <w:sz w:val="28"/>
          <w:szCs w:val="28"/>
        </w:rPr>
        <w:t xml:space="preserve">и 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 приложить к такому заявлению документы, необходимые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услуги, которые формируются и направляются в виде отдельных файлов в соответствии с требованиями законодательства.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.7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.8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В течение </w:t>
      </w:r>
      <w:r w:rsidR="00603617" w:rsidRPr="00F250FB">
        <w:rPr>
          <w:rFonts w:ascii="Times New Roman" w:hAnsi="Times New Roman" w:cs="Times New Roman"/>
          <w:sz w:val="28"/>
          <w:szCs w:val="28"/>
        </w:rPr>
        <w:t>5 дней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36F6" w:rsidRPr="00F250FB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="00C136F6" w:rsidRPr="00F250FB">
        <w:rPr>
          <w:rFonts w:ascii="Times New Roman" w:hAnsi="Times New Roman" w:cs="Times New Roman"/>
          <w:sz w:val="28"/>
          <w:szCs w:val="28"/>
        </w:rPr>
        <w:t xml:space="preserve"> запроса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предоставляет в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3263F3">
        <w:rPr>
          <w:rFonts w:ascii="Times New Roman" w:hAnsi="Times New Roman"/>
          <w:sz w:val="28"/>
          <w:szCs w:val="28"/>
        </w:rPr>
        <w:t xml:space="preserve"> </w:t>
      </w:r>
      <w:r w:rsidR="00C136F6" w:rsidRPr="00F250FB">
        <w:rPr>
          <w:rFonts w:ascii="Times New Roman" w:hAnsi="Times New Roman" w:cs="Times New Roman"/>
          <w:sz w:val="28"/>
          <w:szCs w:val="28"/>
        </w:rPr>
        <w:t>до</w:t>
      </w:r>
      <w:r w:rsidR="001E1288">
        <w:rPr>
          <w:rFonts w:ascii="Times New Roman" w:hAnsi="Times New Roman" w:cs="Times New Roman"/>
          <w:sz w:val="28"/>
          <w:szCs w:val="28"/>
        </w:rPr>
        <w:t>кументы, представленные в пункте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1E1288">
        <w:rPr>
          <w:rFonts w:ascii="Times New Roman" w:hAnsi="Times New Roman" w:cs="Times New Roman"/>
          <w:sz w:val="28"/>
          <w:szCs w:val="28"/>
        </w:rPr>
        <w:t>11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603617" w:rsidRPr="00F250F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="00C136F6" w:rsidRPr="00F250FB">
        <w:rPr>
          <w:rFonts w:ascii="Times New Roman" w:hAnsi="Times New Roman" w:cs="Times New Roman"/>
          <w:sz w:val="28"/>
          <w:szCs w:val="28"/>
        </w:rPr>
        <w:t>, в случае если запрос и документы в электронной форме не составлены с использованием электронной подписи в соответствии с</w:t>
      </w:r>
      <w:r w:rsidR="00603617" w:rsidRPr="00F250FB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.9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от 27 июля 2006 года № 152-ФЗ «О персональных данных» не требуется.</w:t>
      </w:r>
    </w:p>
    <w:p w:rsidR="002178BB" w:rsidRPr="00F250FB" w:rsidRDefault="002178BB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При подаче документов представителем заявителя, необходимо получить от него согласие на обработку персональных данных.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.10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ная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услуга предоставляется в электронной форме через личный кабинет на Портале государственных и муниципальных услуг Московской области, обеспечивающем защиту персональных данных.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.11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263F3">
        <w:rPr>
          <w:rFonts w:ascii="Times New Roman" w:hAnsi="Times New Roman" w:cs="Times New Roman"/>
          <w:sz w:val="28"/>
          <w:szCs w:val="28"/>
        </w:rPr>
        <w:t>ной</w:t>
      </w:r>
      <w:r w:rsidR="00C136F6" w:rsidRPr="00F250FB">
        <w:rPr>
          <w:rFonts w:ascii="Times New Roman" w:hAnsi="Times New Roman" w:cs="Times New Roman"/>
          <w:sz w:val="28"/>
          <w:szCs w:val="28"/>
        </w:rPr>
        <w:t xml:space="preserve"> услуги. Предварительная запись может осуществляться следующими способами по выбору заявителя: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почтовой связью;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в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или многофункциональные центры;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или многофункциональных центров;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в электронной форме, через официальный сайт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путем направления обращения на электронную почту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либо через официальный сайт многофункционального центра.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.12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>При предварительной записи заявитель сообщает следующие данные: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для заявителя: фамилию, имя, отчество (последнее при наличии);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контактный номер телефона;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адрес электронной почты (при наличии);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.13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.14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Согласование с заявителями даты и времени обращения в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136F6" w:rsidRPr="00F250FB">
        <w:rPr>
          <w:rFonts w:ascii="Times New Roman" w:hAnsi="Times New Roman" w:cs="Times New Roman"/>
          <w:sz w:val="28"/>
          <w:szCs w:val="28"/>
        </w:rPr>
        <w:t>или многофункциональный центр осуществляется с использованием средств телефонной или электронной связи, включая сеть Интернет, почтовой связью не позднее 1 рабочего дня со дня регистрации заявления.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.15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136F6" w:rsidRPr="00F250FB">
        <w:rPr>
          <w:rFonts w:ascii="Times New Roman" w:hAnsi="Times New Roman" w:cs="Times New Roman"/>
          <w:sz w:val="28"/>
          <w:szCs w:val="28"/>
        </w:rPr>
        <w:t>или многофункционального центра, может самостоятельно осуществить распечатку аналога талона-подтверждения.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C136F6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.16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C136F6" w:rsidRPr="00F250FB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Заявителям, записавшимся на прием через официальный сайт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или многофункционального центра, за 1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неявки по истечении 15 минут с назначенного времени приема.</w:t>
      </w:r>
    </w:p>
    <w:p w:rsidR="00C136F6" w:rsidRPr="00F250FB" w:rsidRDefault="00A87EC0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.17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Заявитель в любое время вправе отказаться от предварительной записи. </w:t>
      </w:r>
    </w:p>
    <w:p w:rsidR="00C136F6" w:rsidRPr="00F250FB" w:rsidRDefault="00A87EC0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.18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C136F6" w:rsidRPr="00F250FB" w:rsidRDefault="00A87EC0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8B7DB6" w:rsidRPr="00F250FB">
        <w:rPr>
          <w:rFonts w:ascii="Times New Roman" w:hAnsi="Times New Roman" w:cs="Times New Roman"/>
          <w:sz w:val="28"/>
          <w:szCs w:val="28"/>
        </w:rPr>
        <w:t>0</w:t>
      </w:r>
      <w:r w:rsidRPr="00F250FB">
        <w:rPr>
          <w:rFonts w:ascii="Times New Roman" w:hAnsi="Times New Roman" w:cs="Times New Roman"/>
          <w:sz w:val="28"/>
          <w:szCs w:val="28"/>
        </w:rPr>
        <w:t>.19</w:t>
      </w:r>
      <w:r w:rsidR="00C136F6" w:rsidRPr="00F250FB">
        <w:rPr>
          <w:rFonts w:ascii="Times New Roman" w:hAnsi="Times New Roman" w:cs="Times New Roman"/>
          <w:sz w:val="28"/>
          <w:szCs w:val="28"/>
        </w:rPr>
        <w:t>.</w:t>
      </w:r>
      <w:r w:rsidR="00C136F6" w:rsidRPr="00F250FB">
        <w:rPr>
          <w:rFonts w:ascii="Times New Roman" w:hAnsi="Times New Roman" w:cs="Times New Roman"/>
          <w:sz w:val="28"/>
          <w:szCs w:val="28"/>
        </w:rPr>
        <w:tab/>
        <w:t xml:space="preserve">График приема (приемное время) заявителей по предварительной записи устанавливается </w:t>
      </w:r>
      <w:r w:rsidR="002178BB" w:rsidRPr="00F250F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136F6" w:rsidRPr="00F250FB">
        <w:rPr>
          <w:rFonts w:ascii="Times New Roman" w:hAnsi="Times New Roman" w:cs="Times New Roman"/>
          <w:sz w:val="28"/>
          <w:szCs w:val="28"/>
        </w:rPr>
        <w:t>или руководителем многофункционального центра в зависимости от интенсивности обращений.</w:t>
      </w:r>
    </w:p>
    <w:p w:rsidR="00C66A89" w:rsidRPr="00F250FB" w:rsidRDefault="00C66A89" w:rsidP="00C136F6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36F6" w:rsidRPr="00F250FB" w:rsidRDefault="00C136F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1F5ECD" w:rsidP="00CF152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50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F152E" w:rsidRPr="00F250F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E6C84" w:rsidRPr="00F250FB">
        <w:rPr>
          <w:rFonts w:ascii="Times New Roman" w:hAnsi="Times New Roman" w:cs="Times New Roman"/>
          <w:b/>
          <w:sz w:val="28"/>
          <w:szCs w:val="28"/>
        </w:rPr>
        <w:t>.</w:t>
      </w:r>
      <w:r w:rsidRPr="00F250FB">
        <w:rPr>
          <w:rFonts w:ascii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F152E" w:rsidRPr="00F250FB" w:rsidRDefault="00CF152E" w:rsidP="00CF152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61470F" w:rsidP="00E919CF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 Состав, п</w:t>
      </w:r>
      <w:r w:rsidR="000E6C84" w:rsidRPr="00F250FB">
        <w:rPr>
          <w:rFonts w:ascii="Times New Roman" w:hAnsi="Times New Roman" w:cs="Times New Roman"/>
          <w:sz w:val="28"/>
          <w:szCs w:val="28"/>
        </w:rPr>
        <w:t>оследовательность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сроки выполнения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административных процедур</w:t>
      </w:r>
      <w:r w:rsidRPr="00F250FB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6A259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E6C84" w:rsidRPr="00F250FB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F250FB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BC2F48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1C45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0E6C84" w:rsidRPr="00F250FB" w:rsidRDefault="00B54A7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1)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E63EEE" w:rsidRPr="00F250FB">
        <w:rPr>
          <w:rFonts w:ascii="Times New Roman" w:hAnsi="Times New Roman" w:cs="Times New Roman"/>
          <w:sz w:val="28"/>
          <w:szCs w:val="28"/>
        </w:rPr>
        <w:t>п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рием </w:t>
      </w:r>
      <w:r w:rsidR="008B7DB6" w:rsidRPr="00F250FB">
        <w:rPr>
          <w:rFonts w:ascii="Times New Roman" w:hAnsi="Times New Roman" w:cs="Times New Roman"/>
          <w:sz w:val="28"/>
          <w:szCs w:val="28"/>
        </w:rPr>
        <w:t>и регистрация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EE4907"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</w:t>
      </w:r>
      <w:r w:rsidR="00E63EEE" w:rsidRPr="00F250FB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1C45">
        <w:rPr>
          <w:rFonts w:ascii="Times New Roman" w:hAnsi="Times New Roman" w:cs="Times New Roman"/>
          <w:sz w:val="28"/>
          <w:szCs w:val="28"/>
        </w:rPr>
        <w:t>ной</w:t>
      </w:r>
      <w:r w:rsidR="00E63EEE" w:rsidRPr="00F250F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E6C84" w:rsidRPr="00F250FB" w:rsidRDefault="006E5A9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B54A76" w:rsidRPr="00F250FB">
        <w:rPr>
          <w:rFonts w:ascii="Times New Roman" w:hAnsi="Times New Roman" w:cs="Times New Roman"/>
          <w:sz w:val="28"/>
          <w:szCs w:val="28"/>
        </w:rPr>
        <w:t>)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E63EEE" w:rsidRPr="00F250FB">
        <w:rPr>
          <w:rFonts w:ascii="Times New Roman" w:hAnsi="Times New Roman" w:cs="Times New Roman"/>
          <w:sz w:val="28"/>
          <w:szCs w:val="28"/>
        </w:rPr>
        <w:t>о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бработка </w:t>
      </w:r>
      <w:r w:rsidR="00A87EC0" w:rsidRPr="00F250FB">
        <w:rPr>
          <w:rFonts w:ascii="Times New Roman" w:hAnsi="Times New Roman" w:cs="Times New Roman"/>
          <w:sz w:val="28"/>
          <w:szCs w:val="28"/>
        </w:rPr>
        <w:t xml:space="preserve">и предварительное рассмотрение 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1C45">
        <w:rPr>
          <w:rFonts w:ascii="Times New Roman" w:hAnsi="Times New Roman" w:cs="Times New Roman"/>
          <w:sz w:val="28"/>
          <w:szCs w:val="28"/>
        </w:rPr>
        <w:t>ной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63EEE" w:rsidRPr="00F250FB">
        <w:rPr>
          <w:rFonts w:ascii="Times New Roman" w:hAnsi="Times New Roman" w:cs="Times New Roman"/>
          <w:sz w:val="28"/>
          <w:szCs w:val="28"/>
        </w:rPr>
        <w:t>;</w:t>
      </w:r>
    </w:p>
    <w:p w:rsidR="00BC2F48" w:rsidRPr="00F250FB" w:rsidRDefault="00B54A7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3)</w:t>
      </w:r>
      <w:r w:rsidR="00E63EEE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D91C45" w:rsidRPr="00D91C45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1C45" w:rsidRPr="00D91C45">
        <w:rPr>
          <w:rFonts w:ascii="Times New Roman" w:hAnsi="Times New Roman" w:cs="Times New Roman"/>
          <w:sz w:val="28"/>
          <w:szCs w:val="28"/>
        </w:rPr>
        <w:t>ной услуги;</w:t>
      </w:r>
    </w:p>
    <w:p w:rsidR="00343BA5" w:rsidRDefault="00367BD5" w:rsidP="00343B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1E4D">
        <w:rPr>
          <w:rFonts w:ascii="Times New Roman" w:hAnsi="Times New Roman" w:cs="Times New Roman"/>
          <w:sz w:val="28"/>
          <w:szCs w:val="28"/>
        </w:rPr>
        <w:t xml:space="preserve">) </w:t>
      </w:r>
      <w:r w:rsidR="00343BA5" w:rsidRPr="00343BA5">
        <w:rPr>
          <w:rFonts w:ascii="Times New Roman" w:hAnsi="Times New Roman" w:cs="Times New Roman"/>
          <w:sz w:val="28"/>
          <w:szCs w:val="28"/>
        </w:rPr>
        <w:t>определ</w:t>
      </w:r>
      <w:r w:rsidR="00343BA5">
        <w:rPr>
          <w:rFonts w:ascii="Times New Roman" w:hAnsi="Times New Roman" w:cs="Times New Roman"/>
          <w:sz w:val="28"/>
          <w:szCs w:val="28"/>
        </w:rPr>
        <w:t>ение</w:t>
      </w:r>
      <w:r w:rsidR="00343BA5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343BA5">
        <w:rPr>
          <w:rFonts w:ascii="Times New Roman" w:hAnsi="Times New Roman" w:cs="Times New Roman"/>
          <w:sz w:val="28"/>
          <w:szCs w:val="28"/>
        </w:rPr>
        <w:t>и</w:t>
      </w:r>
      <w:r w:rsidR="00343BA5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343BA5">
        <w:rPr>
          <w:rFonts w:ascii="Times New Roman" w:hAnsi="Times New Roman" w:cs="Times New Roman"/>
          <w:sz w:val="28"/>
          <w:szCs w:val="28"/>
        </w:rPr>
        <w:t xml:space="preserve"> </w:t>
      </w:r>
      <w:r w:rsidR="00343BA5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343BA5">
        <w:rPr>
          <w:rFonts w:ascii="Times New Roman" w:hAnsi="Times New Roman" w:cs="Times New Roman"/>
          <w:sz w:val="28"/>
          <w:szCs w:val="28"/>
        </w:rPr>
        <w:t>;</w:t>
      </w:r>
    </w:p>
    <w:p w:rsidR="00E63EEE" w:rsidRDefault="00343BA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91C45" w:rsidRPr="00D91C45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1C45" w:rsidRPr="00D91C45">
        <w:rPr>
          <w:rFonts w:ascii="Times New Roman" w:hAnsi="Times New Roman" w:cs="Times New Roman"/>
          <w:sz w:val="28"/>
          <w:szCs w:val="28"/>
        </w:rPr>
        <w:t>ной услуги</w:t>
      </w:r>
      <w:r w:rsidR="00856C52">
        <w:rPr>
          <w:rFonts w:ascii="Times New Roman" w:hAnsi="Times New Roman" w:cs="Times New Roman"/>
          <w:sz w:val="28"/>
          <w:szCs w:val="28"/>
        </w:rPr>
        <w:t xml:space="preserve"> и </w:t>
      </w:r>
      <w:r w:rsidR="00856C52" w:rsidRPr="00856C52">
        <w:rPr>
          <w:rFonts w:ascii="Times New Roman" w:hAnsi="Times New Roman" w:cs="Times New Roman"/>
          <w:sz w:val="28"/>
          <w:szCs w:val="28"/>
        </w:rPr>
        <w:t xml:space="preserve">оформление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56C52" w:rsidRPr="00856C52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D91C45" w:rsidRPr="00D91C45">
        <w:rPr>
          <w:rFonts w:ascii="Times New Roman" w:hAnsi="Times New Roman" w:cs="Times New Roman"/>
          <w:sz w:val="28"/>
          <w:szCs w:val="28"/>
        </w:rPr>
        <w:t>;</w:t>
      </w:r>
    </w:p>
    <w:p w:rsidR="002877B8" w:rsidRDefault="00343BA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4A76" w:rsidRPr="00F250FB">
        <w:rPr>
          <w:rFonts w:ascii="Times New Roman" w:hAnsi="Times New Roman" w:cs="Times New Roman"/>
          <w:sz w:val="28"/>
          <w:szCs w:val="28"/>
        </w:rPr>
        <w:t>)</w:t>
      </w:r>
      <w:r w:rsidR="002877B8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F5C2C">
        <w:rPr>
          <w:rFonts w:ascii="Times New Roman" w:hAnsi="Times New Roman" w:cs="Times New Roman"/>
          <w:sz w:val="28"/>
          <w:szCs w:val="28"/>
        </w:rPr>
        <w:t xml:space="preserve">выдача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5C2C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D91C45">
        <w:rPr>
          <w:rFonts w:ascii="Times New Roman" w:hAnsi="Times New Roman" w:cs="Times New Roman"/>
          <w:sz w:val="28"/>
          <w:szCs w:val="28"/>
        </w:rPr>
        <w:t>.</w:t>
      </w:r>
    </w:p>
    <w:p w:rsidR="00D91C45" w:rsidRPr="00F250FB" w:rsidRDefault="00D91C4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7E6" w:rsidRDefault="007157E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BC2F48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 xml:space="preserve">.2. Блок-схема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23949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приложении № </w:t>
      </w:r>
      <w:r w:rsidR="00DC2678">
        <w:rPr>
          <w:rFonts w:ascii="Times New Roman" w:hAnsi="Times New Roman" w:cs="Times New Roman"/>
          <w:sz w:val="28"/>
          <w:szCs w:val="28"/>
        </w:rPr>
        <w:t>2</w:t>
      </w:r>
      <w:r w:rsidRPr="00F250FB">
        <w:rPr>
          <w:rFonts w:ascii="Times New Roman" w:hAnsi="Times New Roman" w:cs="Times New Roman"/>
          <w:sz w:val="28"/>
          <w:szCs w:val="28"/>
        </w:rPr>
        <w:t xml:space="preserve"> к </w:t>
      </w:r>
      <w:r w:rsidR="00CC6428">
        <w:rPr>
          <w:rFonts w:ascii="Times New Roman" w:hAnsi="Times New Roman" w:cs="Times New Roman"/>
          <w:sz w:val="28"/>
          <w:szCs w:val="28"/>
        </w:rPr>
        <w:t>Временному порядку</w:t>
      </w:r>
      <w:r w:rsidR="00E0550A" w:rsidRPr="00F250FB">
        <w:rPr>
          <w:rFonts w:ascii="Times New Roman" w:hAnsi="Times New Roman" w:cs="Times New Roman"/>
          <w:sz w:val="28"/>
          <w:szCs w:val="28"/>
        </w:rPr>
        <w:t>.</w:t>
      </w:r>
    </w:p>
    <w:p w:rsidR="00BF66FC" w:rsidRPr="00F250FB" w:rsidRDefault="00BF66F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BF66FC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6FC">
        <w:rPr>
          <w:rFonts w:ascii="Times New Roman" w:hAnsi="Times New Roman" w:cs="Times New Roman"/>
          <w:sz w:val="28"/>
          <w:szCs w:val="28"/>
        </w:rPr>
        <w:t>2</w:t>
      </w:r>
      <w:r w:rsidR="00BC2F48" w:rsidRPr="00BF66FC">
        <w:rPr>
          <w:rFonts w:ascii="Times New Roman" w:hAnsi="Times New Roman" w:cs="Times New Roman"/>
          <w:sz w:val="28"/>
          <w:szCs w:val="28"/>
        </w:rPr>
        <w:t>1</w:t>
      </w:r>
      <w:r w:rsidR="000E6C84" w:rsidRPr="00BF66FC">
        <w:rPr>
          <w:rFonts w:ascii="Times New Roman" w:hAnsi="Times New Roman" w:cs="Times New Roman"/>
          <w:sz w:val="28"/>
          <w:szCs w:val="28"/>
        </w:rPr>
        <w:t>.</w:t>
      </w:r>
      <w:r w:rsidR="007157E6" w:rsidRPr="00BF66FC">
        <w:rPr>
          <w:rFonts w:ascii="Times New Roman" w:hAnsi="Times New Roman" w:cs="Times New Roman"/>
          <w:sz w:val="28"/>
          <w:szCs w:val="28"/>
        </w:rPr>
        <w:t>3</w:t>
      </w:r>
      <w:r w:rsidR="0031526A" w:rsidRPr="00BF66FC">
        <w:rPr>
          <w:rFonts w:ascii="Times New Roman" w:hAnsi="Times New Roman" w:cs="Times New Roman"/>
          <w:sz w:val="28"/>
          <w:szCs w:val="28"/>
        </w:rPr>
        <w:t xml:space="preserve">. Прием и регистрация заявления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23949" w:rsidRPr="00BF66FC">
        <w:rPr>
          <w:rFonts w:ascii="Times New Roman" w:hAnsi="Times New Roman" w:cs="Times New Roman"/>
          <w:sz w:val="28"/>
          <w:szCs w:val="28"/>
        </w:rPr>
        <w:t>ной</w:t>
      </w:r>
      <w:r w:rsidR="0031526A" w:rsidRPr="00BF66F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E45A4" w:rsidRPr="00F250FB" w:rsidRDefault="00F4539A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075F69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7157E6" w:rsidRPr="00F250FB">
        <w:rPr>
          <w:rFonts w:ascii="Times New Roman" w:hAnsi="Times New Roman" w:cs="Times New Roman"/>
          <w:sz w:val="28"/>
          <w:szCs w:val="28"/>
        </w:rPr>
        <w:t>3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CE45A4" w:rsidRPr="00F250FB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приему и регистрации заявления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lastRenderedPageBreak/>
        <w:t>государствен</w:t>
      </w:r>
      <w:r w:rsidR="00B23949">
        <w:rPr>
          <w:rFonts w:ascii="Times New Roman" w:hAnsi="Times New Roman" w:cs="Times New Roman"/>
          <w:sz w:val="28"/>
          <w:szCs w:val="28"/>
        </w:rPr>
        <w:t>ной</w:t>
      </w:r>
      <w:r w:rsidR="00CE45A4" w:rsidRPr="00F250FB">
        <w:rPr>
          <w:rFonts w:ascii="Times New Roman" w:hAnsi="Times New Roman" w:cs="Times New Roman"/>
          <w:sz w:val="28"/>
          <w:szCs w:val="28"/>
        </w:rPr>
        <w:t xml:space="preserve"> услуги, является обращение заявителя (его представителя) с заявлением по установленной форме и приложением необходимых документов:</w:t>
      </w:r>
    </w:p>
    <w:p w:rsidR="00CE45A4" w:rsidRPr="00F250FB" w:rsidRDefault="00CE45A4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а) в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Pr="00F250FB">
        <w:rPr>
          <w:rFonts w:ascii="Times New Roman" w:hAnsi="Times New Roman" w:cs="Times New Roman"/>
          <w:sz w:val="28"/>
          <w:szCs w:val="28"/>
        </w:rPr>
        <w:t>:</w:t>
      </w:r>
    </w:p>
    <w:p w:rsidR="00CE45A4" w:rsidRPr="00F250FB" w:rsidRDefault="00CE45A4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CE45A4" w:rsidRPr="00F250FB" w:rsidRDefault="00CE45A4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CE45A4" w:rsidRPr="00F250FB" w:rsidRDefault="00CE45A4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б) в многофункциональный центр посредством личного обращения заявителя.</w:t>
      </w:r>
    </w:p>
    <w:p w:rsidR="000E6C84" w:rsidRPr="00F250FB" w:rsidRDefault="00F4539A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075F69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7157E6" w:rsidRPr="00F250FB">
        <w:rPr>
          <w:rFonts w:ascii="Times New Roman" w:hAnsi="Times New Roman" w:cs="Times New Roman"/>
          <w:sz w:val="28"/>
          <w:szCs w:val="28"/>
        </w:rPr>
        <w:t>3</w:t>
      </w:r>
      <w:r w:rsidR="000E6C84" w:rsidRPr="00F250FB">
        <w:rPr>
          <w:rFonts w:ascii="Times New Roman" w:hAnsi="Times New Roman" w:cs="Times New Roman"/>
          <w:sz w:val="28"/>
          <w:szCs w:val="28"/>
        </w:rPr>
        <w:t>.2. Должностным</w:t>
      </w:r>
      <w:r w:rsidR="008C5A59" w:rsidRPr="00F250FB">
        <w:rPr>
          <w:rFonts w:ascii="Times New Roman" w:hAnsi="Times New Roman" w:cs="Times New Roman"/>
          <w:sz w:val="28"/>
          <w:szCs w:val="28"/>
        </w:rPr>
        <w:t>и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лиц</w:t>
      </w:r>
      <w:r w:rsidR="008C5A59" w:rsidRPr="00F250FB">
        <w:rPr>
          <w:rFonts w:ascii="Times New Roman" w:hAnsi="Times New Roman" w:cs="Times New Roman"/>
          <w:sz w:val="28"/>
          <w:szCs w:val="28"/>
        </w:rPr>
        <w:t>ами</w:t>
      </w:r>
      <w:r w:rsidR="000E6C84" w:rsidRPr="00F250FB">
        <w:rPr>
          <w:rFonts w:ascii="Times New Roman" w:hAnsi="Times New Roman" w:cs="Times New Roman"/>
          <w:sz w:val="28"/>
          <w:szCs w:val="28"/>
        </w:rPr>
        <w:t>, ответственным</w:t>
      </w:r>
      <w:r w:rsidR="008C5A59" w:rsidRPr="00F250FB">
        <w:rPr>
          <w:rFonts w:ascii="Times New Roman" w:hAnsi="Times New Roman" w:cs="Times New Roman"/>
          <w:sz w:val="28"/>
          <w:szCs w:val="28"/>
        </w:rPr>
        <w:t>и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="008C5A59" w:rsidRPr="00F250FB">
        <w:rPr>
          <w:rFonts w:ascii="Times New Roman" w:hAnsi="Times New Roman" w:cs="Times New Roman"/>
          <w:sz w:val="28"/>
          <w:szCs w:val="28"/>
        </w:rPr>
        <w:t xml:space="preserve">приема и регистрации заявления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23949">
        <w:rPr>
          <w:rFonts w:ascii="Times New Roman" w:hAnsi="Times New Roman" w:cs="Times New Roman"/>
          <w:sz w:val="28"/>
          <w:szCs w:val="28"/>
        </w:rPr>
        <w:t>ной</w:t>
      </w:r>
      <w:r w:rsidR="008C5A59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E6C84" w:rsidRPr="00F250FB">
        <w:rPr>
          <w:rFonts w:ascii="Times New Roman" w:hAnsi="Times New Roman" w:cs="Times New Roman"/>
          <w:sz w:val="28"/>
          <w:szCs w:val="28"/>
        </w:rPr>
        <w:t>, явля</w:t>
      </w:r>
      <w:r w:rsidR="008C5A59" w:rsidRPr="00F250FB">
        <w:rPr>
          <w:rFonts w:ascii="Times New Roman" w:hAnsi="Times New Roman" w:cs="Times New Roman"/>
          <w:sz w:val="28"/>
          <w:szCs w:val="28"/>
        </w:rPr>
        <w:t>ю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тся </w:t>
      </w:r>
      <w:r w:rsidR="00B23949">
        <w:rPr>
          <w:rFonts w:ascii="Times New Roman" w:hAnsi="Times New Roman" w:cs="Times New Roman"/>
          <w:sz w:val="28"/>
          <w:szCs w:val="28"/>
        </w:rPr>
        <w:t>муниципальные</w:t>
      </w:r>
      <w:r w:rsidR="008C5A59" w:rsidRPr="00F250FB">
        <w:rPr>
          <w:rFonts w:ascii="Times New Roman" w:hAnsi="Times New Roman" w:cs="Times New Roman"/>
          <w:sz w:val="28"/>
          <w:szCs w:val="28"/>
        </w:rPr>
        <w:t xml:space="preserve"> служащие </w:t>
      </w:r>
      <w:r w:rsidR="00BC174D">
        <w:rPr>
          <w:rFonts w:ascii="Times New Roman" w:hAnsi="Times New Roman"/>
          <w:sz w:val="28"/>
          <w:szCs w:val="28"/>
        </w:rPr>
        <w:t>УСАиГ</w:t>
      </w:r>
      <w:r w:rsidR="00BC174D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8C5A59" w:rsidRPr="00F250FB">
        <w:rPr>
          <w:rFonts w:ascii="Times New Roman" w:hAnsi="Times New Roman" w:cs="Times New Roman"/>
          <w:sz w:val="28"/>
          <w:szCs w:val="28"/>
        </w:rPr>
        <w:t>и работники многофункциональных центров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</w:p>
    <w:p w:rsidR="008C5A59" w:rsidRPr="00F250FB" w:rsidRDefault="008C5A59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23949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осуществляется в многофункциональных центрах в соответствии с соглашением о взаимодействии между </w:t>
      </w:r>
      <w:r w:rsidR="009A0643">
        <w:rPr>
          <w:rFonts w:ascii="Times New Roman" w:hAnsi="Times New Roman"/>
          <w:sz w:val="28"/>
          <w:szCs w:val="28"/>
        </w:rPr>
        <w:t>УСАиГ</w:t>
      </w:r>
      <w:r w:rsidR="009A0643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и уполномоченн</w:t>
      </w:r>
      <w:r w:rsidR="00B23949">
        <w:rPr>
          <w:rFonts w:ascii="Times New Roman" w:hAnsi="Times New Roman" w:cs="Times New Roman"/>
          <w:sz w:val="28"/>
          <w:szCs w:val="28"/>
        </w:rPr>
        <w:t>ым многофункциональным центром</w:t>
      </w:r>
      <w:r w:rsidRPr="00F250FB">
        <w:rPr>
          <w:rFonts w:ascii="Times New Roman" w:hAnsi="Times New Roman" w:cs="Times New Roman"/>
          <w:sz w:val="28"/>
          <w:szCs w:val="28"/>
        </w:rPr>
        <w:t>, если исполнение данной процедуры предусмотрено соглашением.</w:t>
      </w:r>
    </w:p>
    <w:p w:rsidR="008C5A59" w:rsidRPr="00F250FB" w:rsidRDefault="00F4539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075F69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7157E6" w:rsidRPr="00F250FB">
        <w:rPr>
          <w:rFonts w:ascii="Times New Roman" w:hAnsi="Times New Roman" w:cs="Times New Roman"/>
          <w:sz w:val="28"/>
          <w:szCs w:val="28"/>
        </w:rPr>
        <w:t>3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.3. </w:t>
      </w:r>
      <w:r w:rsidR="008C5A59" w:rsidRPr="00F250FB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(представителя заявителя) </w:t>
      </w:r>
      <w:r w:rsidR="00B23949">
        <w:rPr>
          <w:rFonts w:ascii="Times New Roman" w:hAnsi="Times New Roman" w:cs="Times New Roman"/>
          <w:sz w:val="28"/>
          <w:szCs w:val="28"/>
        </w:rPr>
        <w:t>муниципальный</w:t>
      </w:r>
      <w:r w:rsidR="008C5A59" w:rsidRPr="00F250FB"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="009A0643">
        <w:rPr>
          <w:rFonts w:ascii="Times New Roman" w:hAnsi="Times New Roman"/>
          <w:sz w:val="28"/>
          <w:szCs w:val="28"/>
        </w:rPr>
        <w:t>УСАиГ</w:t>
      </w:r>
      <w:r w:rsidR="009A0643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8C5A59" w:rsidRPr="00F250FB">
        <w:rPr>
          <w:rFonts w:ascii="Times New Roman" w:hAnsi="Times New Roman" w:cs="Times New Roman"/>
          <w:sz w:val="28"/>
          <w:szCs w:val="28"/>
        </w:rPr>
        <w:t>или работник многофункционального центра, ответственный за прием</w:t>
      </w:r>
      <w:r w:rsidR="000574F6" w:rsidRPr="00F250FB">
        <w:rPr>
          <w:rFonts w:ascii="Times New Roman" w:hAnsi="Times New Roman" w:cs="Times New Roman"/>
          <w:sz w:val="28"/>
          <w:szCs w:val="28"/>
        </w:rPr>
        <w:t xml:space="preserve"> и регистрацию</w:t>
      </w:r>
      <w:r w:rsidR="008C5A59" w:rsidRPr="00F250FB">
        <w:rPr>
          <w:rFonts w:ascii="Times New Roman" w:hAnsi="Times New Roman" w:cs="Times New Roman"/>
          <w:sz w:val="28"/>
          <w:szCs w:val="28"/>
        </w:rPr>
        <w:t xml:space="preserve"> документов, осуществляет следующую последовательность действий: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1)</w:t>
      </w:r>
      <w:r w:rsidR="009A0643" w:rsidRPr="009A0643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устанавливает соответствие личности заявителя документу, удостоверяющему личность; 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2) проверяет наличие документа, удостоверяющего права (полномочия) представителя </w:t>
      </w:r>
      <w:r w:rsidR="00B23949">
        <w:rPr>
          <w:rFonts w:ascii="Times New Roman" w:hAnsi="Times New Roman" w:cs="Times New Roman"/>
          <w:sz w:val="28"/>
          <w:szCs w:val="28"/>
        </w:rPr>
        <w:t>заявителя</w:t>
      </w:r>
      <w:r w:rsidRPr="00F250FB">
        <w:rPr>
          <w:rFonts w:ascii="Times New Roman" w:hAnsi="Times New Roman" w:cs="Times New Roman"/>
          <w:sz w:val="28"/>
          <w:szCs w:val="28"/>
        </w:rPr>
        <w:t xml:space="preserve"> (в случае если с заявлением обращается представитель заявителя);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3) осуществляет сверку копий представленных документов с оригиналами, заверяет их подписью и печатью. В случае если представлены подлинники документов, снимает с них копии, заверяет подписью и печатью.  Подлинники документов возвращает заявителю (за исключением документов, представление которых предусмотрено только в подлинниках);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4) проверяет заявление и комплектность прилагаемых к нему документов на соответствие перечню документов, предусмотренных пункт</w:t>
      </w:r>
      <w:r w:rsidR="002951EF">
        <w:rPr>
          <w:rFonts w:ascii="Times New Roman" w:hAnsi="Times New Roman" w:cs="Times New Roman"/>
          <w:sz w:val="28"/>
          <w:szCs w:val="28"/>
        </w:rPr>
        <w:t>ом</w:t>
      </w:r>
      <w:r w:rsidRPr="00F250FB">
        <w:rPr>
          <w:rFonts w:ascii="Times New Roman" w:hAnsi="Times New Roman" w:cs="Times New Roman"/>
          <w:sz w:val="28"/>
          <w:szCs w:val="28"/>
        </w:rPr>
        <w:t xml:space="preserve"> 11</w:t>
      </w:r>
      <w:r w:rsidR="002951EF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5) осуществляет прием заявления и документов и вручает расписку о приеме документов для </w:t>
      </w:r>
      <w:r w:rsidR="00945E53">
        <w:rPr>
          <w:rFonts w:ascii="Times New Roman" w:hAnsi="Times New Roman" w:cs="Times New Roman"/>
          <w:sz w:val="28"/>
          <w:szCs w:val="28"/>
        </w:rPr>
        <w:t>п</w:t>
      </w:r>
      <w:r w:rsidR="00945E53" w:rsidRPr="00945E53">
        <w:rPr>
          <w:rFonts w:ascii="Times New Roman" w:hAnsi="Times New Roman" w:cs="Times New Roman"/>
          <w:sz w:val="28"/>
          <w:szCs w:val="28"/>
        </w:rPr>
        <w:t>редоставлени</w:t>
      </w:r>
      <w:r w:rsidR="00945E53">
        <w:rPr>
          <w:rFonts w:ascii="Times New Roman" w:hAnsi="Times New Roman" w:cs="Times New Roman"/>
          <w:sz w:val="28"/>
          <w:szCs w:val="28"/>
        </w:rPr>
        <w:t>я</w:t>
      </w:r>
      <w:r w:rsidR="00945E53" w:rsidRPr="00945E53">
        <w:rPr>
          <w:rFonts w:ascii="Times New Roman" w:hAnsi="Times New Roman" w:cs="Times New Roman"/>
          <w:sz w:val="28"/>
          <w:szCs w:val="28"/>
        </w:rPr>
        <w:t xml:space="preserve">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AE509A">
        <w:rPr>
          <w:rFonts w:ascii="Times New Roman" w:hAnsi="Times New Roman" w:cs="Times New Roman"/>
          <w:sz w:val="28"/>
          <w:szCs w:val="28"/>
        </w:rPr>
        <w:t>ной услуги</w:t>
      </w:r>
      <w:r w:rsidR="00717C8F" w:rsidRPr="00F250FB">
        <w:rPr>
          <w:rFonts w:ascii="Times New Roman" w:hAnsi="Times New Roman" w:cs="Times New Roman"/>
          <w:sz w:val="28"/>
          <w:szCs w:val="28"/>
        </w:rPr>
        <w:t>;</w:t>
      </w:r>
    </w:p>
    <w:p w:rsidR="00717C8F" w:rsidRPr="009A0643" w:rsidRDefault="00717C8F" w:rsidP="00717C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6) </w:t>
      </w:r>
      <w:r w:rsidR="00B23949">
        <w:rPr>
          <w:rFonts w:ascii="Times New Roman" w:hAnsi="Times New Roman" w:cs="Times New Roman"/>
          <w:sz w:val="28"/>
          <w:szCs w:val="28"/>
        </w:rPr>
        <w:t>муниципальный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="009A0643">
        <w:rPr>
          <w:rFonts w:ascii="Times New Roman" w:hAnsi="Times New Roman"/>
          <w:sz w:val="28"/>
          <w:szCs w:val="28"/>
        </w:rPr>
        <w:t>УСАиГ</w:t>
      </w:r>
      <w:r w:rsidR="009A0643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осуществляет регистрацию заявления и прилагаемых к нему документов в соответствии с порядком делопроизводств</w:t>
      </w:r>
      <w:r w:rsidR="00C40748" w:rsidRPr="00F250FB">
        <w:rPr>
          <w:rFonts w:ascii="Times New Roman" w:hAnsi="Times New Roman" w:cs="Times New Roman"/>
          <w:sz w:val="28"/>
          <w:szCs w:val="28"/>
        </w:rPr>
        <w:t xml:space="preserve">а, установленным в </w:t>
      </w:r>
      <w:r w:rsidR="009A0643">
        <w:rPr>
          <w:rFonts w:ascii="Times New Roman" w:hAnsi="Times New Roman"/>
          <w:sz w:val="28"/>
          <w:szCs w:val="28"/>
        </w:rPr>
        <w:t>УСАиГ</w:t>
      </w:r>
      <w:r w:rsidR="009A0643" w:rsidRPr="009A0643">
        <w:rPr>
          <w:rFonts w:ascii="Times New Roman" w:hAnsi="Times New Roman"/>
          <w:sz w:val="28"/>
          <w:szCs w:val="28"/>
        </w:rPr>
        <w:t>.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</w:t>
      </w:r>
      <w:r w:rsidR="008E41B3">
        <w:rPr>
          <w:rFonts w:ascii="Times New Roman" w:hAnsi="Times New Roman" w:cs="Times New Roman"/>
          <w:sz w:val="28"/>
          <w:szCs w:val="28"/>
        </w:rPr>
        <w:t>муниципальный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служащий или работник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поступления заявления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E41B3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области, </w:t>
      </w:r>
      <w:r w:rsidR="00BF66FC">
        <w:rPr>
          <w:rFonts w:ascii="Times New Roman" w:hAnsi="Times New Roman" w:cs="Times New Roman"/>
          <w:sz w:val="28"/>
          <w:szCs w:val="28"/>
        </w:rPr>
        <w:t>муниципальный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служащий, ответственный за прием </w:t>
      </w:r>
      <w:r w:rsidR="000574F6" w:rsidRPr="00F250FB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F250FB">
        <w:rPr>
          <w:rFonts w:ascii="Times New Roman" w:hAnsi="Times New Roman" w:cs="Times New Roman"/>
          <w:sz w:val="28"/>
          <w:szCs w:val="28"/>
        </w:rPr>
        <w:t>документов в электронном виде, осуществляет следующую последовательность действий: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1) просматривает электронные образы заявления и прилагаемых к нему документов, присваивает им статус «подано»;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3) фиксирует дату получения заявления и прилагаемых к нему документов;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FB">
        <w:rPr>
          <w:rFonts w:ascii="Times New Roman" w:hAnsi="Times New Roman" w:cs="Times New Roman"/>
          <w:sz w:val="28"/>
          <w:szCs w:val="28"/>
        </w:rPr>
        <w:t xml:space="preserve">4) в случае если заявление  и документы, представленные в электронной форме, не заверены электронной подписью в соответствии с действующим законодательством, направляет заявителю через личный кабинет уведомление о необходимости представить указанные документы, подписанные электронной подписью, а также  представить в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>оригиналы документов (либо копии, заверенные в установленном законодательством Российской Федерации порядке), указанных в пункт</w:t>
      </w:r>
      <w:r w:rsidR="002951EF">
        <w:rPr>
          <w:rFonts w:ascii="Times New Roman" w:hAnsi="Times New Roman" w:cs="Times New Roman"/>
          <w:sz w:val="28"/>
          <w:szCs w:val="28"/>
        </w:rPr>
        <w:t>е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0574F6" w:rsidRPr="00F250FB">
        <w:rPr>
          <w:rFonts w:ascii="Times New Roman" w:hAnsi="Times New Roman" w:cs="Times New Roman"/>
          <w:sz w:val="28"/>
          <w:szCs w:val="28"/>
        </w:rPr>
        <w:t>11</w:t>
      </w:r>
      <w:r w:rsidR="002951EF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>, в срок, не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>превышающий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5 календарных дней с даты получения заявления и прилагаемых к нему документов (при наличии) в электронной форме;</w:t>
      </w:r>
    </w:p>
    <w:p w:rsidR="008C5A59" w:rsidRPr="00F250FB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5) в случае если заявление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и документы в электронной форме подписаны электронной подписью, направляет заявителю через личный кабинет уведомление о получении заявления и прилагаемых к нему документов.</w:t>
      </w:r>
    </w:p>
    <w:p w:rsidR="00841424" w:rsidRPr="00A70096" w:rsidRDefault="00F4539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075F69" w:rsidRPr="00F250FB">
        <w:rPr>
          <w:rFonts w:ascii="Times New Roman" w:hAnsi="Times New Roman" w:cs="Times New Roman"/>
          <w:sz w:val="28"/>
          <w:szCs w:val="28"/>
        </w:rPr>
        <w:t>1</w:t>
      </w:r>
      <w:r w:rsidR="000E6C84" w:rsidRPr="00F250FB">
        <w:rPr>
          <w:rFonts w:ascii="Times New Roman" w:hAnsi="Times New Roman" w:cs="Times New Roman"/>
          <w:sz w:val="28"/>
          <w:szCs w:val="28"/>
        </w:rPr>
        <w:t>.</w:t>
      </w:r>
      <w:r w:rsidR="007157E6" w:rsidRPr="00F250FB">
        <w:rPr>
          <w:rFonts w:ascii="Times New Roman" w:hAnsi="Times New Roman" w:cs="Times New Roman"/>
          <w:sz w:val="28"/>
          <w:szCs w:val="28"/>
        </w:rPr>
        <w:t>3</w:t>
      </w:r>
      <w:r w:rsidR="000E6C84" w:rsidRPr="00F250FB">
        <w:rPr>
          <w:rFonts w:ascii="Times New Roman" w:hAnsi="Times New Roman" w:cs="Times New Roman"/>
          <w:sz w:val="28"/>
          <w:szCs w:val="28"/>
        </w:rPr>
        <w:t xml:space="preserve">.4. </w:t>
      </w:r>
      <w:r w:rsidR="00841424" w:rsidRPr="00F250FB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приема и </w:t>
      </w:r>
      <w:r w:rsidR="00841424" w:rsidRPr="00F250FB">
        <w:rPr>
          <w:rFonts w:ascii="Times New Roman" w:hAnsi="Times New Roman" w:cs="Times New Roman"/>
          <w:sz w:val="28"/>
          <w:szCs w:val="28"/>
        </w:rPr>
        <w:t xml:space="preserve">регистрации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="00841424" w:rsidRPr="00F250FB">
        <w:rPr>
          <w:rFonts w:ascii="Times New Roman" w:hAnsi="Times New Roman" w:cs="Times New Roman"/>
          <w:sz w:val="28"/>
          <w:szCs w:val="28"/>
        </w:rPr>
        <w:t xml:space="preserve"> услуги, не может превышать </w:t>
      </w:r>
      <w:r w:rsidR="006C6251" w:rsidRPr="00F250FB">
        <w:rPr>
          <w:rFonts w:ascii="Times New Roman" w:hAnsi="Times New Roman" w:cs="Times New Roman"/>
          <w:sz w:val="28"/>
          <w:szCs w:val="28"/>
        </w:rPr>
        <w:t>1 рабочего</w:t>
      </w:r>
      <w:r w:rsidR="00841424" w:rsidRPr="00F250FB">
        <w:rPr>
          <w:rFonts w:ascii="Times New Roman" w:hAnsi="Times New Roman" w:cs="Times New Roman"/>
          <w:sz w:val="28"/>
          <w:szCs w:val="28"/>
        </w:rPr>
        <w:t xml:space="preserve"> дня со дня 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их поступления в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A70096">
        <w:rPr>
          <w:rFonts w:ascii="Times New Roman" w:hAnsi="Times New Roman"/>
          <w:sz w:val="28"/>
          <w:szCs w:val="28"/>
        </w:rPr>
        <w:t>.</w:t>
      </w:r>
    </w:p>
    <w:p w:rsidR="00841424" w:rsidRPr="00F250FB" w:rsidRDefault="0084142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документов, лично представленных заявителем, осуществляется в течение дня обращения.</w:t>
      </w:r>
    </w:p>
    <w:p w:rsidR="00841424" w:rsidRPr="00F250FB" w:rsidRDefault="0084142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Прием и регистрация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в течение дня обращения.</w:t>
      </w:r>
    </w:p>
    <w:p w:rsidR="00841424" w:rsidRPr="00A70096" w:rsidRDefault="0084142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документов, полученных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из многофункционального центра, осуществляется в течение 1 рабочего дня после их поступления в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A70096">
        <w:rPr>
          <w:rFonts w:ascii="Times New Roman" w:hAnsi="Times New Roman"/>
          <w:sz w:val="28"/>
          <w:szCs w:val="28"/>
        </w:rPr>
        <w:t>.</w:t>
      </w:r>
    </w:p>
    <w:p w:rsidR="006F1BDD" w:rsidRDefault="006F1BDD" w:rsidP="006F1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21.3.5. </w:t>
      </w:r>
      <w:r w:rsidRPr="00EF305A">
        <w:rPr>
          <w:rFonts w:ascii="Times New Roman" w:hAnsi="Times New Roman" w:cs="Times New Roman"/>
          <w:sz w:val="28"/>
          <w:szCs w:val="28"/>
        </w:rPr>
        <w:t>Критерием принятия решения в рамках выполнения административной процедуры является наличие (отсутствие) заявления.</w:t>
      </w:r>
    </w:p>
    <w:p w:rsidR="006C6251" w:rsidRPr="00F250FB" w:rsidRDefault="006F1BDD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21.3.6. </w:t>
      </w:r>
      <w:r w:rsidR="006C6251" w:rsidRPr="00F250FB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документов является:</w:t>
      </w:r>
    </w:p>
    <w:p w:rsidR="006C6251" w:rsidRPr="00F250FB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1) в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– передача заявления и прилагаемых к нему документов </w:t>
      </w:r>
      <w:r w:rsidR="00BF66F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F250FB">
        <w:rPr>
          <w:rFonts w:ascii="Times New Roman" w:hAnsi="Times New Roman" w:cs="Times New Roman"/>
          <w:sz w:val="28"/>
          <w:szCs w:val="28"/>
        </w:rPr>
        <w:t xml:space="preserve">служащему, ответственному за </w:t>
      </w:r>
      <w:r w:rsidR="00BF66FC" w:rsidRPr="00F250FB">
        <w:rPr>
          <w:rFonts w:ascii="Times New Roman" w:hAnsi="Times New Roman" w:cs="Times New Roman"/>
          <w:sz w:val="28"/>
          <w:szCs w:val="28"/>
        </w:rPr>
        <w:t>обработк</w:t>
      </w:r>
      <w:r w:rsidR="00BF66FC">
        <w:rPr>
          <w:rFonts w:ascii="Times New Roman" w:hAnsi="Times New Roman" w:cs="Times New Roman"/>
          <w:sz w:val="28"/>
          <w:szCs w:val="28"/>
        </w:rPr>
        <w:t>у</w:t>
      </w:r>
      <w:r w:rsidR="00BF66FC" w:rsidRPr="00F250FB">
        <w:rPr>
          <w:rFonts w:ascii="Times New Roman" w:hAnsi="Times New Roman" w:cs="Times New Roman"/>
          <w:sz w:val="28"/>
          <w:szCs w:val="28"/>
        </w:rPr>
        <w:t xml:space="preserve"> и предварительное рассмотрение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="00BF66FC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6C6251" w:rsidRPr="00F250FB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2) в многофункциональных центрах – передача заявления и прилагаемых к нему документов </w:t>
      </w:r>
      <w:r w:rsidR="00BF66FC">
        <w:rPr>
          <w:rFonts w:ascii="Times New Roman" w:hAnsi="Times New Roman" w:cs="Times New Roman"/>
          <w:sz w:val="28"/>
          <w:szCs w:val="28"/>
        </w:rPr>
        <w:t>работнику многофункционального центра</w:t>
      </w:r>
      <w:r w:rsidR="00BF66FC" w:rsidRPr="00F250FB">
        <w:rPr>
          <w:rFonts w:ascii="Times New Roman" w:hAnsi="Times New Roman" w:cs="Times New Roman"/>
          <w:sz w:val="28"/>
          <w:szCs w:val="28"/>
        </w:rPr>
        <w:t>, ответственному за обработк</w:t>
      </w:r>
      <w:r w:rsidR="00BF66FC">
        <w:rPr>
          <w:rFonts w:ascii="Times New Roman" w:hAnsi="Times New Roman" w:cs="Times New Roman"/>
          <w:sz w:val="28"/>
          <w:szCs w:val="28"/>
        </w:rPr>
        <w:t>у</w:t>
      </w:r>
      <w:r w:rsidR="00BF66FC" w:rsidRPr="00F250FB">
        <w:rPr>
          <w:rFonts w:ascii="Times New Roman" w:hAnsi="Times New Roman" w:cs="Times New Roman"/>
          <w:sz w:val="28"/>
          <w:szCs w:val="28"/>
        </w:rPr>
        <w:t xml:space="preserve"> и предварительное рассмотрение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="00BF66FC"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6C6251" w:rsidRPr="00F250FB" w:rsidRDefault="00734483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</w:t>
      </w:r>
      <w:r w:rsidR="00075F69" w:rsidRPr="00F250FB">
        <w:rPr>
          <w:rFonts w:ascii="Times New Roman" w:hAnsi="Times New Roman" w:cs="Times New Roman"/>
          <w:sz w:val="28"/>
          <w:szCs w:val="28"/>
        </w:rPr>
        <w:t>1</w:t>
      </w:r>
      <w:r w:rsidRPr="00F250FB">
        <w:rPr>
          <w:rFonts w:ascii="Times New Roman" w:hAnsi="Times New Roman" w:cs="Times New Roman"/>
          <w:sz w:val="28"/>
          <w:szCs w:val="28"/>
        </w:rPr>
        <w:t>.3.</w:t>
      </w:r>
      <w:r w:rsidR="006F1BDD">
        <w:rPr>
          <w:rFonts w:ascii="Times New Roman" w:hAnsi="Times New Roman" w:cs="Times New Roman"/>
          <w:sz w:val="28"/>
          <w:szCs w:val="28"/>
        </w:rPr>
        <w:t>7</w:t>
      </w:r>
      <w:r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6C6251" w:rsidRPr="00F250FB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уведомление о принятии заявления и прилагаемых документов</w:t>
      </w:r>
      <w:r w:rsidR="00BF66FC">
        <w:rPr>
          <w:rFonts w:ascii="Times New Roman" w:hAnsi="Times New Roman" w:cs="Times New Roman"/>
          <w:sz w:val="28"/>
          <w:szCs w:val="28"/>
        </w:rPr>
        <w:t>.</w:t>
      </w:r>
    </w:p>
    <w:p w:rsidR="006C6251" w:rsidRPr="00F250FB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</w:t>
      </w:r>
      <w:r w:rsidR="00BF66FC">
        <w:rPr>
          <w:rFonts w:ascii="Times New Roman" w:hAnsi="Times New Roman" w:cs="Times New Roman"/>
          <w:sz w:val="28"/>
          <w:szCs w:val="28"/>
        </w:rPr>
        <w:t>муниципальный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служащий, ответственный за прием и регистрацию документов,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оповещение о завершении исполнения административной процедуры приема и регистрации документов с указанием результата осуществления указанной административной процедуры.</w:t>
      </w:r>
    </w:p>
    <w:p w:rsidR="001E6272" w:rsidRDefault="006C6251" w:rsidP="0078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После приема и регистрации в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</w:t>
      </w:r>
      <w:r w:rsidR="00BF66FC">
        <w:rPr>
          <w:rFonts w:ascii="Times New Roman" w:hAnsi="Times New Roman" w:cs="Times New Roman"/>
          <w:sz w:val="28"/>
          <w:szCs w:val="28"/>
        </w:rPr>
        <w:t>муниципальному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служащему, ответственному за подготовку документов по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услуге.</w:t>
      </w:r>
    </w:p>
    <w:p w:rsidR="00BF66FC" w:rsidRPr="00F250FB" w:rsidRDefault="00BF66FC" w:rsidP="0078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251" w:rsidRPr="00F250FB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21.4</w:t>
      </w:r>
      <w:r w:rsidR="00CA3826"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Обработка и предварительное рассмотрение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C6251" w:rsidRPr="00F250FB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21.4.1</w:t>
      </w:r>
      <w:r w:rsidR="00CA3826"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BF66FC">
        <w:rPr>
          <w:rFonts w:ascii="Times New Roman" w:hAnsi="Times New Roman" w:cs="Times New Roman"/>
          <w:sz w:val="28"/>
          <w:szCs w:val="28"/>
        </w:rPr>
        <w:t>муниципальному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служащему, ответственному за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F66FC">
        <w:rPr>
          <w:rFonts w:ascii="Times New Roman" w:hAnsi="Times New Roman" w:cs="Times New Roman"/>
          <w:sz w:val="28"/>
          <w:szCs w:val="28"/>
        </w:rPr>
        <w:t>, или работнику многофункционального центра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CA3826" w:rsidRPr="00F250FB" w:rsidRDefault="00CA3826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21.4.2. Должностными лицами, ответственными за выполнение обработки и предварительного рассмотрения документов являются </w:t>
      </w:r>
      <w:r w:rsidR="00BF66FC">
        <w:rPr>
          <w:rFonts w:ascii="Times New Roman" w:hAnsi="Times New Roman" w:cs="Times New Roman"/>
          <w:sz w:val="28"/>
          <w:szCs w:val="28"/>
        </w:rPr>
        <w:t>муниципальные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служащие </w:t>
      </w:r>
      <w:r w:rsidR="00A70096">
        <w:rPr>
          <w:rFonts w:ascii="Times New Roman" w:hAnsi="Times New Roman"/>
          <w:sz w:val="28"/>
          <w:szCs w:val="28"/>
        </w:rPr>
        <w:t xml:space="preserve">УСАиГ </w:t>
      </w:r>
      <w:r w:rsidR="00BF66FC">
        <w:rPr>
          <w:rFonts w:ascii="Times New Roman" w:hAnsi="Times New Roman"/>
          <w:sz w:val="28"/>
          <w:szCs w:val="28"/>
        </w:rPr>
        <w:t>и работники многофункционального центра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6C6251" w:rsidRPr="00F250FB" w:rsidRDefault="00CA3826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21.4.3. </w:t>
      </w:r>
      <w:r w:rsidR="00BF66FC">
        <w:rPr>
          <w:rFonts w:ascii="Times New Roman" w:hAnsi="Times New Roman" w:cs="Times New Roman"/>
          <w:sz w:val="28"/>
          <w:szCs w:val="28"/>
        </w:rPr>
        <w:t>Муниципальный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 служащий</w:t>
      </w:r>
      <w:r w:rsidR="005C4F4A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BF66FC">
        <w:rPr>
          <w:rFonts w:ascii="Times New Roman" w:hAnsi="Times New Roman"/>
          <w:sz w:val="28"/>
          <w:szCs w:val="28"/>
        </w:rPr>
        <w:t xml:space="preserve">, 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F66FC">
        <w:rPr>
          <w:rFonts w:ascii="Times New Roman" w:hAnsi="Times New Roman" w:cs="Times New Roman"/>
          <w:sz w:val="28"/>
          <w:szCs w:val="28"/>
        </w:rPr>
        <w:t>ной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 услуги, осуществля</w:t>
      </w:r>
      <w:r w:rsidR="00BF66FC">
        <w:rPr>
          <w:rFonts w:ascii="Times New Roman" w:hAnsi="Times New Roman" w:cs="Times New Roman"/>
          <w:sz w:val="28"/>
          <w:szCs w:val="28"/>
        </w:rPr>
        <w:t>е</w:t>
      </w:r>
      <w:r w:rsidR="006C6251" w:rsidRPr="00F250FB">
        <w:rPr>
          <w:rFonts w:ascii="Times New Roman" w:hAnsi="Times New Roman" w:cs="Times New Roman"/>
          <w:sz w:val="28"/>
          <w:szCs w:val="28"/>
        </w:rPr>
        <w:t>т следующие действия:</w:t>
      </w:r>
    </w:p>
    <w:p w:rsidR="006C6251" w:rsidRPr="00F250FB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</w:t>
      </w:r>
      <w:r w:rsidR="005C4F4A" w:rsidRPr="00F250FB">
        <w:rPr>
          <w:rFonts w:ascii="Times New Roman" w:hAnsi="Times New Roman" w:cs="Times New Roman"/>
          <w:sz w:val="28"/>
          <w:szCs w:val="28"/>
        </w:rPr>
        <w:t>ю</w:t>
      </w:r>
      <w:r w:rsidRPr="00F250FB">
        <w:rPr>
          <w:rFonts w:ascii="Times New Roman" w:hAnsi="Times New Roman" w:cs="Times New Roman"/>
          <w:sz w:val="28"/>
          <w:szCs w:val="28"/>
        </w:rPr>
        <w:t xml:space="preserve"> документов, предусмотренных пункт</w:t>
      </w:r>
      <w:r w:rsidR="005C4F4A" w:rsidRPr="00F250FB">
        <w:rPr>
          <w:rFonts w:ascii="Times New Roman" w:hAnsi="Times New Roman" w:cs="Times New Roman"/>
          <w:sz w:val="28"/>
          <w:szCs w:val="28"/>
        </w:rPr>
        <w:t>ом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5C4F4A" w:rsidRPr="00F250FB">
        <w:rPr>
          <w:rFonts w:ascii="Times New Roman" w:hAnsi="Times New Roman" w:cs="Times New Roman"/>
          <w:sz w:val="28"/>
          <w:szCs w:val="28"/>
        </w:rPr>
        <w:t>11.1</w:t>
      </w:r>
      <w:r w:rsidRPr="00F250F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>;</w:t>
      </w:r>
    </w:p>
    <w:p w:rsidR="006C6251" w:rsidRPr="00F948F9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2) при отсутствии 1 или более документов из числа документов, предусмотренных пункт</w:t>
      </w:r>
      <w:r w:rsidR="00B52F4E">
        <w:rPr>
          <w:rFonts w:ascii="Times New Roman" w:hAnsi="Times New Roman" w:cs="Times New Roman"/>
          <w:sz w:val="28"/>
          <w:szCs w:val="28"/>
        </w:rPr>
        <w:t>ом 11</w:t>
      </w:r>
      <w:r w:rsidRPr="00F250F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, а также при выявлении несоответствия подлежащих представлению документов по форме или содержанию требованиям законодательству Российской Федерации и законодательству Московской области, готовит проект решения об отказе в </w:t>
      </w:r>
      <w:r w:rsidR="00381B3B">
        <w:rPr>
          <w:rFonts w:ascii="Times New Roman" w:hAnsi="Times New Roman" w:cs="Times New Roman"/>
          <w:sz w:val="28"/>
          <w:szCs w:val="28"/>
        </w:rPr>
        <w:t>предоставлении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направляет его руководителю </w:t>
      </w:r>
      <w:proofErr w:type="spellStart"/>
      <w:r w:rsidR="00A70096">
        <w:rPr>
          <w:rFonts w:ascii="Times New Roman" w:hAnsi="Times New Roman"/>
          <w:sz w:val="28"/>
          <w:szCs w:val="28"/>
        </w:rPr>
        <w:t>УСАиГ</w:t>
      </w:r>
      <w:proofErr w:type="spellEnd"/>
      <w:r w:rsidR="00AB46B2">
        <w:rPr>
          <w:rFonts w:ascii="Times New Roman" w:hAnsi="Times New Roman"/>
          <w:sz w:val="28"/>
          <w:szCs w:val="28"/>
        </w:rPr>
        <w:t>.</w:t>
      </w:r>
    </w:p>
    <w:p w:rsidR="00610BBA" w:rsidRDefault="00610BBA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10BBA">
        <w:t xml:space="preserve"> </w:t>
      </w:r>
      <w:r w:rsidRPr="00610BBA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наличии неполного комплекта документов</w:t>
      </w:r>
      <w:r w:rsidRPr="00610B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 услуги,</w:t>
      </w:r>
      <w:r w:rsidRPr="00610BBA">
        <w:rPr>
          <w:rFonts w:ascii="Times New Roman" w:hAnsi="Times New Roman" w:cs="Times New Roman"/>
          <w:sz w:val="28"/>
          <w:szCs w:val="28"/>
        </w:rPr>
        <w:t xml:space="preserve"> формирует перечень документов, не представленных заявителем</w:t>
      </w:r>
      <w:r w:rsidR="00360A84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610BBA">
        <w:rPr>
          <w:rFonts w:ascii="Times New Roman" w:hAnsi="Times New Roman" w:cs="Times New Roman"/>
          <w:sz w:val="28"/>
          <w:szCs w:val="28"/>
        </w:rPr>
        <w:t xml:space="preserve"> и сведения из которых </w:t>
      </w:r>
      <w:r w:rsidRPr="00610BBA">
        <w:rPr>
          <w:rFonts w:ascii="Times New Roman" w:hAnsi="Times New Roman" w:cs="Times New Roman"/>
          <w:sz w:val="28"/>
          <w:szCs w:val="28"/>
        </w:rPr>
        <w:lastRenderedPageBreak/>
        <w:t>подлежат получению посредством межведомственного информационного взаимодействия;</w:t>
      </w:r>
    </w:p>
    <w:p w:rsidR="00610BBA" w:rsidRPr="00F250FB" w:rsidRDefault="00610BBA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10B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52F4E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Pr="00610BBA">
        <w:rPr>
          <w:rFonts w:ascii="Times New Roman" w:hAnsi="Times New Roman" w:cs="Times New Roman"/>
          <w:sz w:val="28"/>
          <w:szCs w:val="28"/>
        </w:rPr>
        <w:t xml:space="preserve"> </w:t>
      </w:r>
      <w:r w:rsidR="00A70096">
        <w:rPr>
          <w:rFonts w:ascii="Times New Roman" w:hAnsi="Times New Roman"/>
          <w:sz w:val="28"/>
          <w:szCs w:val="28"/>
        </w:rPr>
        <w:t>УСАиГ</w:t>
      </w:r>
      <w:r w:rsidR="00A70096" w:rsidRPr="00610BBA">
        <w:rPr>
          <w:rFonts w:ascii="Times New Roman" w:hAnsi="Times New Roman" w:cs="Times New Roman"/>
          <w:sz w:val="28"/>
          <w:szCs w:val="28"/>
        </w:rPr>
        <w:t xml:space="preserve"> </w:t>
      </w:r>
      <w:r w:rsidRPr="00610BBA">
        <w:rPr>
          <w:rFonts w:ascii="Times New Roman" w:hAnsi="Times New Roman" w:cs="Times New Roman"/>
          <w:sz w:val="28"/>
          <w:szCs w:val="28"/>
        </w:rPr>
        <w:t>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C6251" w:rsidRDefault="00610BBA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) при наличии полного комплекта документов, </w:t>
      </w:r>
      <w:r w:rsidR="000B2CA4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B2CA4">
        <w:rPr>
          <w:rFonts w:ascii="Times New Roman" w:hAnsi="Times New Roman" w:cs="Times New Roman"/>
          <w:sz w:val="28"/>
          <w:szCs w:val="28"/>
        </w:rPr>
        <w:t>ной услуги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, и при отсутствии выявленных в ходе предварительного рассмотрения заявления и прилагаемых к нему документов оснований для отказа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 услуги, переходит к осуществлению административной процедуры </w:t>
      </w:r>
      <w:r w:rsidR="00F57BEF">
        <w:rPr>
          <w:rFonts w:ascii="Times New Roman" w:hAnsi="Times New Roman" w:cs="Times New Roman"/>
          <w:sz w:val="28"/>
          <w:szCs w:val="28"/>
        </w:rPr>
        <w:t xml:space="preserve">по </w:t>
      </w:r>
      <w:r w:rsidR="00907B29" w:rsidRPr="00343BA5">
        <w:rPr>
          <w:rFonts w:ascii="Times New Roman" w:hAnsi="Times New Roman" w:cs="Times New Roman"/>
          <w:sz w:val="28"/>
          <w:szCs w:val="28"/>
        </w:rPr>
        <w:t>определ</w:t>
      </w:r>
      <w:r w:rsidR="00907B29">
        <w:rPr>
          <w:rFonts w:ascii="Times New Roman" w:hAnsi="Times New Roman" w:cs="Times New Roman"/>
          <w:sz w:val="28"/>
          <w:szCs w:val="28"/>
        </w:rPr>
        <w:t>ению</w:t>
      </w:r>
      <w:r w:rsidR="00907B29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907B29">
        <w:rPr>
          <w:rFonts w:ascii="Times New Roman" w:hAnsi="Times New Roman" w:cs="Times New Roman"/>
          <w:sz w:val="28"/>
          <w:szCs w:val="28"/>
        </w:rPr>
        <w:t>и</w:t>
      </w:r>
      <w:r w:rsidR="00907B29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907B29">
        <w:rPr>
          <w:rFonts w:ascii="Times New Roman" w:hAnsi="Times New Roman" w:cs="Times New Roman"/>
          <w:sz w:val="28"/>
          <w:szCs w:val="28"/>
        </w:rPr>
        <w:t xml:space="preserve"> </w:t>
      </w:r>
      <w:r w:rsidR="00907B29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6C6251" w:rsidRPr="00F250FB">
        <w:rPr>
          <w:rFonts w:ascii="Times New Roman" w:hAnsi="Times New Roman" w:cs="Times New Roman"/>
          <w:sz w:val="28"/>
          <w:szCs w:val="28"/>
        </w:rPr>
        <w:t>.</w:t>
      </w:r>
    </w:p>
    <w:p w:rsidR="00360A84" w:rsidRDefault="00360A84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0A84" w:rsidRDefault="00360A84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многофункционального центра осуществляет следующие действия:</w:t>
      </w:r>
    </w:p>
    <w:p w:rsidR="00360A84" w:rsidRPr="00360A84" w:rsidRDefault="00360A84" w:rsidP="00360A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</w:t>
      </w:r>
      <w:r w:rsidR="00B52F4E">
        <w:rPr>
          <w:rFonts w:ascii="Times New Roman" w:hAnsi="Times New Roman" w:cs="Times New Roman"/>
          <w:sz w:val="28"/>
          <w:szCs w:val="28"/>
        </w:rPr>
        <w:t>ом</w:t>
      </w:r>
      <w:r w:rsidRPr="00360A84">
        <w:rPr>
          <w:rFonts w:ascii="Times New Roman" w:hAnsi="Times New Roman" w:cs="Times New Roman"/>
          <w:sz w:val="28"/>
          <w:szCs w:val="28"/>
        </w:rPr>
        <w:t xml:space="preserve"> </w:t>
      </w:r>
      <w:r w:rsidR="00B52F4E">
        <w:rPr>
          <w:rFonts w:ascii="Times New Roman" w:hAnsi="Times New Roman" w:cs="Times New Roman"/>
          <w:sz w:val="28"/>
          <w:szCs w:val="28"/>
        </w:rPr>
        <w:t>11</w:t>
      </w:r>
      <w:r w:rsidRPr="00360A84">
        <w:rPr>
          <w:rFonts w:ascii="Times New Roman" w:hAnsi="Times New Roman" w:cs="Times New Roman"/>
          <w:sz w:val="28"/>
          <w:szCs w:val="28"/>
        </w:rPr>
        <w:t xml:space="preserve">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360A84">
        <w:rPr>
          <w:rFonts w:ascii="Times New Roman" w:hAnsi="Times New Roman" w:cs="Times New Roman"/>
          <w:sz w:val="28"/>
          <w:szCs w:val="28"/>
        </w:rPr>
        <w:t>;</w:t>
      </w:r>
    </w:p>
    <w:p w:rsidR="00360A84" w:rsidRPr="00C76EC5" w:rsidRDefault="00360A84" w:rsidP="00360A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>2) формирует перечень документов, не представленных заявителем</w:t>
      </w:r>
      <w:r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360A84">
        <w:rPr>
          <w:rFonts w:ascii="Times New Roman" w:hAnsi="Times New Roman" w:cs="Times New Roman"/>
          <w:sz w:val="28"/>
          <w:szCs w:val="28"/>
        </w:rPr>
        <w:t xml:space="preserve"> и сведения из которых подлежат получению </w:t>
      </w:r>
      <w:r w:rsidRPr="00C76EC5">
        <w:rPr>
          <w:rFonts w:ascii="Times New Roman" w:hAnsi="Times New Roman" w:cs="Times New Roman"/>
          <w:sz w:val="28"/>
          <w:szCs w:val="28"/>
        </w:rPr>
        <w:t>посредством межведомственного информационного взаимодействия;</w:t>
      </w:r>
    </w:p>
    <w:p w:rsidR="00360A84" w:rsidRPr="00360A84" w:rsidRDefault="00360A84" w:rsidP="00360A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EC5">
        <w:rPr>
          <w:rFonts w:ascii="Times New Roman" w:hAnsi="Times New Roman" w:cs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взаимодействия;</w:t>
      </w:r>
    </w:p>
    <w:p w:rsidR="00360A84" w:rsidRPr="00C76EC5" w:rsidRDefault="00360A84" w:rsidP="00360A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 xml:space="preserve">4) при наличии всех документов и сведений,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 услуги,</w:t>
      </w:r>
      <w:r w:rsidRPr="00360A84">
        <w:rPr>
          <w:rFonts w:ascii="Times New Roman" w:hAnsi="Times New Roman" w:cs="Times New Roman"/>
          <w:sz w:val="28"/>
          <w:szCs w:val="28"/>
        </w:rPr>
        <w:t xml:space="preserve"> передает заявление и прилагаемые к нему документы </w:t>
      </w:r>
      <w:r w:rsidR="000B2CA4">
        <w:rPr>
          <w:rFonts w:ascii="Times New Roman" w:hAnsi="Times New Roman" w:cs="Times New Roman"/>
          <w:sz w:val="28"/>
          <w:szCs w:val="28"/>
        </w:rPr>
        <w:t>работнику</w:t>
      </w:r>
      <w:r w:rsidRPr="00360A84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центра, ответственному за организацию направления заявления и прилагаемых к нему документов в </w:t>
      </w:r>
      <w:r w:rsidR="00C76EC5">
        <w:rPr>
          <w:rFonts w:ascii="Times New Roman" w:hAnsi="Times New Roman"/>
          <w:sz w:val="28"/>
          <w:szCs w:val="28"/>
        </w:rPr>
        <w:t>УСАиГ</w:t>
      </w:r>
      <w:r w:rsidR="00C76EC5" w:rsidRPr="00C76EC5">
        <w:rPr>
          <w:rFonts w:ascii="Times New Roman" w:hAnsi="Times New Roman"/>
          <w:sz w:val="28"/>
          <w:szCs w:val="28"/>
        </w:rPr>
        <w:t>.</w:t>
      </w:r>
    </w:p>
    <w:p w:rsidR="00602962" w:rsidRPr="00602962" w:rsidRDefault="00602962" w:rsidP="00602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02962">
        <w:rPr>
          <w:rFonts w:ascii="Times New Roman" w:hAnsi="Times New Roman" w:cs="Times New Roman"/>
          <w:sz w:val="28"/>
          <w:szCs w:val="28"/>
        </w:rPr>
        <w:t xml:space="preserve">Работник многофункционального центра, ответственный за организацию направления заявления и прилагаемых к нему документов в </w:t>
      </w:r>
      <w:r w:rsidR="00C76EC5">
        <w:rPr>
          <w:rFonts w:ascii="Times New Roman" w:hAnsi="Times New Roman"/>
          <w:sz w:val="28"/>
          <w:szCs w:val="28"/>
        </w:rPr>
        <w:t>УСАиГ</w:t>
      </w:r>
      <w:r w:rsidR="00C76EC5" w:rsidRPr="00602962">
        <w:rPr>
          <w:rFonts w:ascii="Times New Roman" w:hAnsi="Times New Roman" w:cs="Times New Roman"/>
          <w:sz w:val="28"/>
          <w:szCs w:val="28"/>
        </w:rPr>
        <w:t xml:space="preserve"> </w:t>
      </w:r>
      <w:r w:rsidRPr="00602962">
        <w:rPr>
          <w:rFonts w:ascii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C76EC5">
        <w:rPr>
          <w:rFonts w:ascii="Times New Roman" w:hAnsi="Times New Roman"/>
          <w:sz w:val="28"/>
          <w:szCs w:val="28"/>
        </w:rPr>
        <w:t>УСАиГ</w:t>
      </w:r>
      <w:r w:rsidR="00C76EC5" w:rsidRPr="00602962">
        <w:rPr>
          <w:rFonts w:ascii="Times New Roman" w:hAnsi="Times New Roman" w:cs="Times New Roman"/>
          <w:sz w:val="28"/>
          <w:szCs w:val="28"/>
        </w:rPr>
        <w:t xml:space="preserve"> </w:t>
      </w:r>
      <w:r w:rsidRPr="00602962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 между </w:t>
      </w:r>
      <w:r w:rsidR="00AB720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76EC5">
        <w:rPr>
          <w:rFonts w:ascii="Times New Roman" w:hAnsi="Times New Roman"/>
          <w:sz w:val="28"/>
          <w:szCs w:val="28"/>
        </w:rPr>
        <w:t>Пушкинского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76EC5">
        <w:rPr>
          <w:rFonts w:ascii="Times New Roman" w:hAnsi="Times New Roman"/>
          <w:sz w:val="28"/>
          <w:szCs w:val="28"/>
        </w:rPr>
        <w:t>муниципального района</w:t>
      </w:r>
      <w:r w:rsidR="00AB7203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602962">
        <w:rPr>
          <w:rFonts w:ascii="Times New Roman" w:hAnsi="Times New Roman" w:cs="Times New Roman"/>
          <w:sz w:val="28"/>
          <w:szCs w:val="28"/>
        </w:rPr>
        <w:t xml:space="preserve"> и уполномоченным многофункциональным центром, заключенным в установленном порядке и порядком делопроизводства в многофункциональных центрах.</w:t>
      </w:r>
      <w:proofErr w:type="gramEnd"/>
    </w:p>
    <w:p w:rsidR="00360A84" w:rsidRPr="00F250FB" w:rsidRDefault="00360A84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6251" w:rsidRPr="00F250FB" w:rsidRDefault="00CA3826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21.4.4. 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Pr="00F250FB">
        <w:rPr>
          <w:rFonts w:ascii="Times New Roman" w:hAnsi="Times New Roman" w:cs="Times New Roman"/>
          <w:sz w:val="28"/>
          <w:szCs w:val="28"/>
        </w:rPr>
        <w:t xml:space="preserve">обработки и 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предварительного рассмотрения документов не может превышать </w:t>
      </w:r>
      <w:r w:rsidR="00B43BD3">
        <w:rPr>
          <w:rFonts w:ascii="Times New Roman" w:hAnsi="Times New Roman" w:cs="Times New Roman"/>
          <w:sz w:val="28"/>
          <w:szCs w:val="28"/>
        </w:rPr>
        <w:t>1</w:t>
      </w:r>
      <w:r w:rsidR="005C4F4A" w:rsidRPr="00F250F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B43BD3">
        <w:rPr>
          <w:rFonts w:ascii="Times New Roman" w:hAnsi="Times New Roman" w:cs="Times New Roman"/>
          <w:sz w:val="28"/>
          <w:szCs w:val="28"/>
        </w:rPr>
        <w:t>его</w:t>
      </w:r>
      <w:r w:rsidR="005C4F4A" w:rsidRPr="00F250FB">
        <w:rPr>
          <w:rFonts w:ascii="Times New Roman" w:hAnsi="Times New Roman" w:cs="Times New Roman"/>
          <w:sz w:val="28"/>
          <w:szCs w:val="28"/>
        </w:rPr>
        <w:t xml:space="preserve"> дн</w:t>
      </w:r>
      <w:r w:rsidR="00B43BD3">
        <w:rPr>
          <w:rFonts w:ascii="Times New Roman" w:hAnsi="Times New Roman" w:cs="Times New Roman"/>
          <w:sz w:val="28"/>
          <w:szCs w:val="28"/>
        </w:rPr>
        <w:t>я</w:t>
      </w:r>
      <w:r w:rsidR="006C6251" w:rsidRPr="00F250FB">
        <w:rPr>
          <w:rFonts w:ascii="Times New Roman" w:hAnsi="Times New Roman" w:cs="Times New Roman"/>
          <w:sz w:val="28"/>
          <w:szCs w:val="28"/>
        </w:rPr>
        <w:t>.</w:t>
      </w:r>
    </w:p>
    <w:p w:rsidR="00090DA7" w:rsidRDefault="00CA3826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21.4.5. </w:t>
      </w:r>
      <w:r w:rsidR="00090DA7" w:rsidRPr="00C76EC5">
        <w:rPr>
          <w:rFonts w:ascii="Times New Roman" w:hAnsi="Times New Roman" w:cs="Times New Roman"/>
          <w:sz w:val="28"/>
          <w:szCs w:val="28"/>
        </w:rPr>
        <w:t>Критериями принятия решений ответственным специалистом</w:t>
      </w:r>
      <w:r w:rsidR="00090DA7" w:rsidRPr="00B46756">
        <w:rPr>
          <w:rFonts w:ascii="Times New Roman" w:hAnsi="Times New Roman" w:cs="Times New Roman"/>
          <w:sz w:val="28"/>
          <w:szCs w:val="28"/>
        </w:rPr>
        <w:t xml:space="preserve"> является представление всех необходимых для принятия решения документов в соответствии с </w:t>
      </w:r>
      <w:r w:rsidR="00090DA7">
        <w:rPr>
          <w:rFonts w:ascii="Times New Roman" w:hAnsi="Times New Roman" w:cs="Times New Roman"/>
          <w:sz w:val="28"/>
          <w:szCs w:val="28"/>
        </w:rPr>
        <w:t>под</w:t>
      </w:r>
      <w:r w:rsidR="00090DA7" w:rsidRPr="00B46756">
        <w:rPr>
          <w:rFonts w:ascii="Times New Roman" w:hAnsi="Times New Roman" w:cs="Times New Roman"/>
          <w:sz w:val="28"/>
          <w:szCs w:val="28"/>
        </w:rPr>
        <w:t>пункт</w:t>
      </w:r>
      <w:r w:rsidR="00090DA7">
        <w:rPr>
          <w:rFonts w:ascii="Times New Roman" w:hAnsi="Times New Roman" w:cs="Times New Roman"/>
          <w:sz w:val="28"/>
          <w:szCs w:val="28"/>
        </w:rPr>
        <w:t>ом</w:t>
      </w:r>
      <w:r w:rsidR="00090DA7" w:rsidRPr="00B46756">
        <w:rPr>
          <w:rFonts w:ascii="Times New Roman" w:hAnsi="Times New Roman" w:cs="Times New Roman"/>
          <w:sz w:val="28"/>
          <w:szCs w:val="28"/>
        </w:rPr>
        <w:t xml:space="preserve"> </w:t>
      </w:r>
      <w:r w:rsidR="00090DA7">
        <w:rPr>
          <w:rFonts w:ascii="Times New Roman" w:hAnsi="Times New Roman" w:cs="Times New Roman"/>
          <w:sz w:val="28"/>
          <w:szCs w:val="28"/>
        </w:rPr>
        <w:t xml:space="preserve">11.1 </w:t>
      </w:r>
      <w:r w:rsidR="00090DA7" w:rsidRPr="00B46756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090DA7">
        <w:rPr>
          <w:rFonts w:ascii="Times New Roman" w:hAnsi="Times New Roman" w:cs="Times New Roman"/>
          <w:sz w:val="28"/>
          <w:szCs w:val="28"/>
        </w:rPr>
        <w:t>11</w:t>
      </w:r>
      <w:r w:rsidR="00090DA7" w:rsidRPr="00B4675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="00090DA7" w:rsidRPr="00B46756">
        <w:rPr>
          <w:rFonts w:ascii="Times New Roman" w:hAnsi="Times New Roman" w:cs="Times New Roman"/>
          <w:sz w:val="28"/>
          <w:szCs w:val="28"/>
        </w:rPr>
        <w:t>.</w:t>
      </w:r>
    </w:p>
    <w:p w:rsidR="00B35B61" w:rsidRPr="00F250FB" w:rsidRDefault="00090DA7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21.4.6. </w:t>
      </w:r>
      <w:r w:rsidR="00B35B61" w:rsidRPr="00F250FB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311DC2">
        <w:rPr>
          <w:rFonts w:ascii="Times New Roman" w:hAnsi="Times New Roman" w:cs="Times New Roman"/>
          <w:sz w:val="28"/>
          <w:szCs w:val="28"/>
        </w:rPr>
        <w:t xml:space="preserve">по </w:t>
      </w:r>
      <w:r w:rsidR="00B35B61">
        <w:rPr>
          <w:rFonts w:ascii="Times New Roman" w:hAnsi="Times New Roman" w:cs="Times New Roman"/>
          <w:sz w:val="28"/>
          <w:szCs w:val="28"/>
        </w:rPr>
        <w:t>о</w:t>
      </w:r>
      <w:r w:rsidR="00B35B61" w:rsidRPr="00F250FB">
        <w:rPr>
          <w:rFonts w:ascii="Times New Roman" w:hAnsi="Times New Roman" w:cs="Times New Roman"/>
          <w:sz w:val="28"/>
          <w:szCs w:val="28"/>
        </w:rPr>
        <w:t>бработк</w:t>
      </w:r>
      <w:r w:rsidR="00B35B61">
        <w:rPr>
          <w:rFonts w:ascii="Times New Roman" w:hAnsi="Times New Roman" w:cs="Times New Roman"/>
          <w:sz w:val="28"/>
          <w:szCs w:val="28"/>
        </w:rPr>
        <w:t>е</w:t>
      </w:r>
      <w:r w:rsidR="00B35B61" w:rsidRPr="00F250FB">
        <w:rPr>
          <w:rFonts w:ascii="Times New Roman" w:hAnsi="Times New Roman" w:cs="Times New Roman"/>
          <w:sz w:val="28"/>
          <w:szCs w:val="28"/>
        </w:rPr>
        <w:t xml:space="preserve"> и предварительно</w:t>
      </w:r>
      <w:r w:rsidR="00B35B61">
        <w:rPr>
          <w:rFonts w:ascii="Times New Roman" w:hAnsi="Times New Roman" w:cs="Times New Roman"/>
          <w:sz w:val="28"/>
          <w:szCs w:val="28"/>
        </w:rPr>
        <w:t>му</w:t>
      </w:r>
      <w:r w:rsidR="00B35B61" w:rsidRPr="00F250FB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B35B61">
        <w:rPr>
          <w:rFonts w:ascii="Times New Roman" w:hAnsi="Times New Roman" w:cs="Times New Roman"/>
          <w:sz w:val="28"/>
          <w:szCs w:val="28"/>
        </w:rPr>
        <w:t>ю</w:t>
      </w:r>
      <w:r w:rsidR="00B35B61" w:rsidRPr="00F250FB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35B61">
        <w:rPr>
          <w:rFonts w:ascii="Times New Roman" w:hAnsi="Times New Roman" w:cs="Times New Roman"/>
          <w:sz w:val="28"/>
          <w:szCs w:val="28"/>
        </w:rPr>
        <w:t>ной</w:t>
      </w:r>
      <w:r w:rsidR="00B35B61" w:rsidRPr="00F250FB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B35B61">
        <w:rPr>
          <w:rFonts w:ascii="Times New Roman" w:hAnsi="Times New Roman" w:cs="Times New Roman"/>
          <w:sz w:val="28"/>
          <w:szCs w:val="28"/>
        </w:rPr>
        <w:t>ю</w:t>
      </w:r>
      <w:r w:rsidR="00B35B61" w:rsidRPr="00F250FB">
        <w:rPr>
          <w:rFonts w:ascii="Times New Roman" w:hAnsi="Times New Roman" w:cs="Times New Roman"/>
          <w:sz w:val="28"/>
          <w:szCs w:val="28"/>
        </w:rPr>
        <w:t>тся:</w:t>
      </w:r>
    </w:p>
    <w:p w:rsidR="00360A84" w:rsidRDefault="00B35B61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1) в </w:t>
      </w:r>
      <w:r w:rsidR="00C76EC5">
        <w:rPr>
          <w:rFonts w:ascii="Times New Roman" w:hAnsi="Times New Roman"/>
          <w:sz w:val="28"/>
          <w:szCs w:val="28"/>
        </w:rPr>
        <w:t>УСАиГ</w:t>
      </w:r>
      <w:r w:rsidR="004C1944">
        <w:rPr>
          <w:rFonts w:ascii="Times New Roman" w:hAnsi="Times New Roman"/>
          <w:sz w:val="28"/>
          <w:szCs w:val="28"/>
        </w:rPr>
        <w:t>:</w:t>
      </w:r>
    </w:p>
    <w:p w:rsidR="00B35B61" w:rsidRDefault="00360A84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 xml:space="preserve">передача </w:t>
      </w:r>
      <w:r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="00C76EC5" w:rsidRPr="00C76EC5">
        <w:rPr>
          <w:rFonts w:ascii="Times New Roman" w:hAnsi="Times New Roman"/>
          <w:sz w:val="28"/>
          <w:szCs w:val="28"/>
        </w:rPr>
        <w:t xml:space="preserve"> </w:t>
      </w:r>
      <w:r w:rsidR="00C76EC5">
        <w:rPr>
          <w:rFonts w:ascii="Times New Roman" w:hAnsi="Times New Roman"/>
          <w:sz w:val="28"/>
          <w:szCs w:val="28"/>
        </w:rPr>
        <w:t>УСАиГ</w:t>
      </w:r>
      <w:r w:rsidR="00C76EC5">
        <w:rPr>
          <w:rFonts w:ascii="Times New Roman" w:hAnsi="Times New Roman" w:cs="Times New Roman"/>
          <w:sz w:val="28"/>
          <w:szCs w:val="28"/>
        </w:rPr>
        <w:t xml:space="preserve">, </w:t>
      </w:r>
      <w:r w:rsidRPr="00360A84">
        <w:rPr>
          <w:rFonts w:ascii="Times New Roman" w:hAnsi="Times New Roman" w:cs="Times New Roman"/>
          <w:sz w:val="28"/>
          <w:szCs w:val="28"/>
        </w:rPr>
        <w:t>ответственному за осуществление межведомственного информационного взаимодействия, сформированного перечня документов, не представленных заявителем</w:t>
      </w:r>
      <w:r w:rsidR="00602962"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360A84">
        <w:rPr>
          <w:rFonts w:ascii="Times New Roman" w:hAnsi="Times New Roman" w:cs="Times New Roman"/>
          <w:sz w:val="28"/>
          <w:szCs w:val="28"/>
        </w:rPr>
        <w:t>, и сведения из которых подлежат получению посредством межведомственного информационного взаимодействия;</w:t>
      </w:r>
    </w:p>
    <w:p w:rsidR="00360A84" w:rsidRDefault="00360A84" w:rsidP="00B35B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r w:rsidRPr="00F250FB">
        <w:rPr>
          <w:rFonts w:ascii="Times New Roman" w:hAnsi="Times New Roman" w:cs="Times New Roman"/>
          <w:sz w:val="28"/>
          <w:szCs w:val="28"/>
        </w:rPr>
        <w:t>готов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решения об отказе в </w:t>
      </w:r>
      <w:r>
        <w:rPr>
          <w:rFonts w:ascii="Times New Roman" w:hAnsi="Times New Roman" w:cs="Times New Roman"/>
          <w:sz w:val="28"/>
          <w:szCs w:val="28"/>
        </w:rPr>
        <w:t>предоставлении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направл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F250FB">
        <w:rPr>
          <w:rFonts w:ascii="Times New Roman" w:hAnsi="Times New Roman" w:cs="Times New Roman"/>
          <w:sz w:val="28"/>
          <w:szCs w:val="28"/>
        </w:rPr>
        <w:t xml:space="preserve"> его руководителю </w:t>
      </w:r>
      <w:r w:rsidR="00C76EC5">
        <w:rPr>
          <w:rFonts w:ascii="Times New Roman" w:hAnsi="Times New Roman"/>
          <w:sz w:val="28"/>
          <w:szCs w:val="28"/>
        </w:rPr>
        <w:t>УСАиГ</w:t>
      </w:r>
      <w:r>
        <w:rPr>
          <w:rFonts w:ascii="Times New Roman" w:hAnsi="Times New Roman"/>
          <w:sz w:val="28"/>
          <w:szCs w:val="28"/>
        </w:rPr>
        <w:t>;</w:t>
      </w:r>
    </w:p>
    <w:p w:rsidR="00602962" w:rsidRPr="00F250FB" w:rsidRDefault="000B2CA4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 xml:space="preserve">при наличии всех документов и сведений,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ной услуги - </w:t>
      </w:r>
      <w:r w:rsidR="00602962" w:rsidRPr="00602962">
        <w:rPr>
          <w:rFonts w:ascii="Times New Roman" w:hAnsi="Times New Roman" w:cs="Times New Roman"/>
          <w:sz w:val="28"/>
          <w:szCs w:val="28"/>
        </w:rPr>
        <w:t xml:space="preserve">переход к осуществлению административной процедуры по </w:t>
      </w:r>
      <w:r w:rsidR="00311DC2" w:rsidRPr="00343BA5">
        <w:rPr>
          <w:rFonts w:ascii="Times New Roman" w:hAnsi="Times New Roman" w:cs="Times New Roman"/>
          <w:sz w:val="28"/>
          <w:szCs w:val="28"/>
        </w:rPr>
        <w:t>определ</w:t>
      </w:r>
      <w:r w:rsidR="00311DC2">
        <w:rPr>
          <w:rFonts w:ascii="Times New Roman" w:hAnsi="Times New Roman" w:cs="Times New Roman"/>
          <w:sz w:val="28"/>
          <w:szCs w:val="28"/>
        </w:rPr>
        <w:t>ению</w:t>
      </w:r>
      <w:r w:rsidR="00311DC2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311DC2">
        <w:rPr>
          <w:rFonts w:ascii="Times New Roman" w:hAnsi="Times New Roman" w:cs="Times New Roman"/>
          <w:sz w:val="28"/>
          <w:szCs w:val="28"/>
        </w:rPr>
        <w:t>и</w:t>
      </w:r>
      <w:r w:rsidR="00311DC2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311DC2">
        <w:rPr>
          <w:rFonts w:ascii="Times New Roman" w:hAnsi="Times New Roman" w:cs="Times New Roman"/>
          <w:sz w:val="28"/>
          <w:szCs w:val="28"/>
        </w:rPr>
        <w:t xml:space="preserve"> </w:t>
      </w:r>
      <w:r w:rsidR="00311DC2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602962">
        <w:rPr>
          <w:rFonts w:ascii="Times New Roman" w:hAnsi="Times New Roman" w:cs="Times New Roman"/>
          <w:sz w:val="28"/>
          <w:szCs w:val="28"/>
        </w:rPr>
        <w:t>.</w:t>
      </w:r>
    </w:p>
    <w:p w:rsidR="00602962" w:rsidRDefault="00B35B61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2) в многофункциональных центрах</w:t>
      </w:r>
      <w:r w:rsidR="00602962">
        <w:rPr>
          <w:rFonts w:ascii="Times New Roman" w:hAnsi="Times New Roman" w:cs="Times New Roman"/>
          <w:sz w:val="28"/>
          <w:szCs w:val="28"/>
        </w:rPr>
        <w:t>:</w:t>
      </w:r>
    </w:p>
    <w:p w:rsidR="00602962" w:rsidRDefault="00602962" w:rsidP="006029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 xml:space="preserve">передача </w:t>
      </w:r>
      <w:r>
        <w:rPr>
          <w:rFonts w:ascii="Times New Roman" w:hAnsi="Times New Roman" w:cs="Times New Roman"/>
          <w:sz w:val="28"/>
          <w:szCs w:val="28"/>
        </w:rPr>
        <w:t>работнику многофункционального центра</w:t>
      </w:r>
      <w:r w:rsidRPr="00360A84">
        <w:rPr>
          <w:rFonts w:ascii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</w:t>
      </w:r>
      <w:r>
        <w:rPr>
          <w:rFonts w:ascii="Times New Roman" w:hAnsi="Times New Roman" w:cs="Times New Roman"/>
          <w:sz w:val="28"/>
          <w:szCs w:val="28"/>
        </w:rPr>
        <w:t xml:space="preserve"> по собственной инициативе</w:t>
      </w:r>
      <w:r w:rsidRPr="00360A84">
        <w:rPr>
          <w:rFonts w:ascii="Times New Roman" w:hAnsi="Times New Roman" w:cs="Times New Roman"/>
          <w:sz w:val="28"/>
          <w:szCs w:val="28"/>
        </w:rPr>
        <w:t>, и сведения из которых подлежат получению посредством межведомственного информационного взаимодействия;</w:t>
      </w:r>
    </w:p>
    <w:p w:rsidR="000B2CA4" w:rsidRPr="00F250FB" w:rsidRDefault="000B2CA4" w:rsidP="00B3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A84">
        <w:rPr>
          <w:rFonts w:ascii="Times New Roman" w:hAnsi="Times New Roman" w:cs="Times New Roman"/>
          <w:sz w:val="28"/>
          <w:szCs w:val="28"/>
        </w:rPr>
        <w:t xml:space="preserve">при наличии всех документов и сведений,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ной услуги - </w:t>
      </w:r>
      <w:r w:rsidRPr="00602962">
        <w:rPr>
          <w:rFonts w:ascii="Times New Roman" w:hAnsi="Times New Roman" w:cs="Times New Roman"/>
          <w:sz w:val="28"/>
          <w:szCs w:val="28"/>
        </w:rPr>
        <w:t>передач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2962">
        <w:rPr>
          <w:rFonts w:ascii="Times New Roman" w:hAnsi="Times New Roman" w:cs="Times New Roman"/>
          <w:sz w:val="28"/>
          <w:szCs w:val="28"/>
        </w:rPr>
        <w:t xml:space="preserve"> заявления и документов, представленных заявителем, в </w:t>
      </w:r>
      <w:r w:rsidR="00C76EC5">
        <w:rPr>
          <w:rFonts w:ascii="Times New Roman" w:hAnsi="Times New Roman"/>
          <w:sz w:val="28"/>
          <w:szCs w:val="28"/>
        </w:rPr>
        <w:t>УСАиГ.</w:t>
      </w:r>
    </w:p>
    <w:p w:rsidR="006C6251" w:rsidRDefault="00CA3826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21.4.</w:t>
      </w:r>
      <w:r w:rsidR="00090DA7">
        <w:rPr>
          <w:rFonts w:ascii="Times New Roman" w:hAnsi="Times New Roman" w:cs="Times New Roman"/>
          <w:sz w:val="28"/>
          <w:szCs w:val="28"/>
        </w:rPr>
        <w:t>7</w:t>
      </w:r>
      <w:r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Результатом фиксации административной процедуры </w:t>
      </w:r>
      <w:r w:rsidRPr="00F250FB">
        <w:rPr>
          <w:rFonts w:ascii="Times New Roman" w:hAnsi="Times New Roman" w:cs="Times New Roman"/>
          <w:sz w:val="28"/>
          <w:szCs w:val="28"/>
        </w:rPr>
        <w:t xml:space="preserve">обработки и </w:t>
      </w:r>
      <w:r w:rsidR="006C6251" w:rsidRPr="00F250FB">
        <w:rPr>
          <w:rFonts w:ascii="Times New Roman" w:hAnsi="Times New Roman" w:cs="Times New Roman"/>
          <w:sz w:val="28"/>
          <w:szCs w:val="28"/>
        </w:rPr>
        <w:t>предварительного рассмотрения документов является</w:t>
      </w:r>
      <w:r w:rsidR="000B2CA4">
        <w:rPr>
          <w:rFonts w:ascii="Times New Roman" w:hAnsi="Times New Roman" w:cs="Times New Roman"/>
          <w:sz w:val="28"/>
          <w:szCs w:val="28"/>
        </w:rPr>
        <w:t>:</w:t>
      </w:r>
      <w:r w:rsidR="006C6251" w:rsidRPr="00F25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CA4" w:rsidRDefault="000B2CA4" w:rsidP="006C625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D2BEB">
        <w:rPr>
          <w:rFonts w:ascii="Times New Roman" w:hAnsi="Times New Roman"/>
          <w:sz w:val="28"/>
          <w:szCs w:val="28"/>
        </w:rPr>
        <w:t>перечень документов, не представленных заявителем</w:t>
      </w:r>
      <w:r>
        <w:rPr>
          <w:rFonts w:ascii="Times New Roman" w:hAnsi="Times New Roman"/>
          <w:sz w:val="28"/>
          <w:szCs w:val="28"/>
        </w:rPr>
        <w:t xml:space="preserve"> по собственной инициативе,</w:t>
      </w:r>
      <w:r w:rsidRPr="002D2BEB">
        <w:rPr>
          <w:rFonts w:ascii="Times New Roman" w:hAnsi="Times New Roman"/>
          <w:sz w:val="28"/>
          <w:szCs w:val="28"/>
        </w:rPr>
        <w:t xml:space="preserve"> и сведения из которых подлежат получению посредством межведомственного информационного взаимодействия;</w:t>
      </w:r>
    </w:p>
    <w:p w:rsidR="000B2CA4" w:rsidRPr="00F250FB" w:rsidRDefault="000B2CA4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сформированное личное дело заявителя.</w:t>
      </w:r>
    </w:p>
    <w:p w:rsidR="001E6272" w:rsidRDefault="00CA3826" w:rsidP="0078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B2CA4"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в электронной форме </w:t>
      </w:r>
      <w:r w:rsidR="000B2CA4">
        <w:rPr>
          <w:rFonts w:ascii="Times New Roman" w:hAnsi="Times New Roman" w:cs="Times New Roman"/>
          <w:sz w:val="28"/>
          <w:szCs w:val="28"/>
        </w:rPr>
        <w:t>муниципальный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служащий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</w:t>
      </w:r>
      <w:r w:rsidR="00556DD2" w:rsidRPr="00F250FB">
        <w:rPr>
          <w:rFonts w:ascii="Times New Roman" w:hAnsi="Times New Roman" w:cs="Times New Roman"/>
          <w:sz w:val="28"/>
          <w:szCs w:val="28"/>
        </w:rPr>
        <w:t>оповещение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 завершении исполнения административной процедуры с указанием результата осуществления административной процедуры.</w:t>
      </w:r>
    </w:p>
    <w:p w:rsidR="000B2CA4" w:rsidRPr="00F250FB" w:rsidRDefault="000B2CA4" w:rsidP="00784D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0EC" w:rsidRPr="000100EC" w:rsidRDefault="00A53499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21.5. </w:t>
      </w:r>
      <w:r w:rsidR="000100EC" w:rsidRPr="000100EC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100EC" w:rsidRPr="000100EC">
        <w:rPr>
          <w:rFonts w:ascii="Times New Roman" w:hAnsi="Times New Roman" w:cs="Times New Roman"/>
          <w:sz w:val="28"/>
          <w:szCs w:val="28"/>
        </w:rPr>
        <w:t>ной услуги</w:t>
      </w:r>
      <w:r w:rsidR="000100EC">
        <w:rPr>
          <w:rFonts w:ascii="Times New Roman" w:hAnsi="Times New Roman" w:cs="Times New Roman"/>
          <w:sz w:val="28"/>
          <w:szCs w:val="28"/>
        </w:rPr>
        <w:t>.</w:t>
      </w:r>
    </w:p>
    <w:p w:rsid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21.5.1</w:t>
      </w:r>
      <w:r w:rsidRPr="000100EC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0100EC">
        <w:rPr>
          <w:rFonts w:ascii="Times New Roman" w:hAnsi="Times New Roman" w:cs="Times New Roman"/>
          <w:sz w:val="28"/>
          <w:szCs w:val="28"/>
        </w:rPr>
        <w:t xml:space="preserve">ной услуги, является непредставление заявителем хотя бы одного из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100EC">
        <w:rPr>
          <w:rFonts w:ascii="Times New Roman" w:hAnsi="Times New Roman" w:cs="Times New Roman"/>
          <w:sz w:val="28"/>
          <w:szCs w:val="28"/>
        </w:rPr>
        <w:t xml:space="preserve">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0100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723" w:rsidRPr="00F250FB" w:rsidRDefault="00321723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21.5.2. Должностными лицами, ответственными за выполнение административной процедуры по </w:t>
      </w:r>
      <w:r w:rsidR="000100EC">
        <w:rPr>
          <w:rFonts w:ascii="Times New Roman" w:hAnsi="Times New Roman" w:cs="Times New Roman"/>
          <w:sz w:val="28"/>
          <w:szCs w:val="28"/>
        </w:rPr>
        <w:t>ф</w:t>
      </w:r>
      <w:r w:rsidR="000100EC" w:rsidRPr="000100EC">
        <w:rPr>
          <w:rFonts w:ascii="Times New Roman" w:hAnsi="Times New Roman" w:cs="Times New Roman"/>
          <w:sz w:val="28"/>
          <w:szCs w:val="28"/>
        </w:rPr>
        <w:t>ормировани</w:t>
      </w:r>
      <w:r w:rsidR="000100EC">
        <w:rPr>
          <w:rFonts w:ascii="Times New Roman" w:hAnsi="Times New Roman" w:cs="Times New Roman"/>
          <w:sz w:val="28"/>
          <w:szCs w:val="28"/>
        </w:rPr>
        <w:t>ю</w:t>
      </w:r>
      <w:r w:rsidR="000100EC" w:rsidRPr="000100EC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0100EC">
        <w:rPr>
          <w:rFonts w:ascii="Times New Roman" w:hAnsi="Times New Roman" w:cs="Times New Roman"/>
          <w:sz w:val="28"/>
          <w:szCs w:val="28"/>
        </w:rPr>
        <w:t>ю</w:t>
      </w:r>
      <w:r w:rsidR="000100EC" w:rsidRPr="000100EC">
        <w:rPr>
          <w:rFonts w:ascii="Times New Roman" w:hAnsi="Times New Roman" w:cs="Times New Roman"/>
          <w:sz w:val="28"/>
          <w:szCs w:val="28"/>
        </w:rPr>
        <w:t xml:space="preserve"> </w:t>
      </w:r>
      <w:r w:rsidR="000100EC" w:rsidRPr="00C76EC5">
        <w:rPr>
          <w:rFonts w:ascii="Times New Roman" w:hAnsi="Times New Roman" w:cs="Times New Roman"/>
          <w:sz w:val="28"/>
          <w:szCs w:val="28"/>
        </w:rPr>
        <w:t xml:space="preserve">межведомственных запросов в органы (организации), участвующие в предоставлении </w:t>
      </w:r>
      <w:r w:rsidR="002717EB" w:rsidRPr="00C76EC5">
        <w:rPr>
          <w:rFonts w:ascii="Times New Roman" w:hAnsi="Times New Roman" w:cs="Times New Roman"/>
          <w:sz w:val="28"/>
          <w:szCs w:val="28"/>
        </w:rPr>
        <w:t>государствен</w:t>
      </w:r>
      <w:r w:rsidR="000100EC" w:rsidRPr="00C76EC5">
        <w:rPr>
          <w:rFonts w:ascii="Times New Roman" w:hAnsi="Times New Roman" w:cs="Times New Roman"/>
          <w:sz w:val="28"/>
          <w:szCs w:val="28"/>
        </w:rPr>
        <w:t>ной услуги,</w:t>
      </w:r>
      <w:r w:rsidRPr="00C76EC5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0100EC" w:rsidRPr="00C76EC5">
        <w:rPr>
          <w:rFonts w:ascii="Times New Roman" w:hAnsi="Times New Roman" w:cs="Times New Roman"/>
          <w:sz w:val="28"/>
          <w:szCs w:val="28"/>
        </w:rPr>
        <w:t>муниципальные</w:t>
      </w:r>
      <w:r w:rsidRPr="00C76EC5">
        <w:rPr>
          <w:rFonts w:ascii="Times New Roman" w:hAnsi="Times New Roman" w:cs="Times New Roman"/>
          <w:sz w:val="28"/>
          <w:szCs w:val="28"/>
        </w:rPr>
        <w:t xml:space="preserve"> служащие </w:t>
      </w:r>
      <w:r w:rsidR="00C76EC5">
        <w:rPr>
          <w:rFonts w:ascii="Times New Roman" w:hAnsi="Times New Roman"/>
          <w:sz w:val="28"/>
          <w:szCs w:val="28"/>
        </w:rPr>
        <w:t>УСАиГ</w:t>
      </w:r>
      <w:r w:rsidR="00C76EC5" w:rsidRPr="00C76EC5">
        <w:rPr>
          <w:rFonts w:ascii="Times New Roman" w:hAnsi="Times New Roman"/>
          <w:sz w:val="28"/>
          <w:szCs w:val="28"/>
        </w:rPr>
        <w:t xml:space="preserve"> </w:t>
      </w:r>
      <w:r w:rsidR="000100EC" w:rsidRPr="00C76EC5">
        <w:rPr>
          <w:rFonts w:ascii="Times New Roman" w:hAnsi="Times New Roman"/>
          <w:sz w:val="28"/>
          <w:szCs w:val="28"/>
        </w:rPr>
        <w:t>или работники многофункционального центра</w:t>
      </w:r>
      <w:r w:rsidRPr="00C76EC5">
        <w:rPr>
          <w:rFonts w:ascii="Times New Roman" w:hAnsi="Times New Roman" w:cs="Times New Roman"/>
          <w:sz w:val="28"/>
          <w:szCs w:val="28"/>
        </w:rPr>
        <w:t>.</w:t>
      </w:r>
    </w:p>
    <w:p w:rsidR="000100EC" w:rsidRPr="000100EC" w:rsidRDefault="00321723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21.5.3. </w:t>
      </w:r>
      <w:r w:rsidR="000100EC" w:rsidRPr="000100EC">
        <w:rPr>
          <w:rFonts w:ascii="Times New Roman" w:hAnsi="Times New Roman" w:cs="Times New Roman"/>
          <w:sz w:val="28"/>
          <w:szCs w:val="28"/>
        </w:rPr>
        <w:t>Межведомственный запрос формируется и направляется в форме электронного документа, подписанного электронной подписью</w:t>
      </w:r>
      <w:r w:rsidR="000100EC">
        <w:rPr>
          <w:rFonts w:ascii="Times New Roman" w:hAnsi="Times New Roman" w:cs="Times New Roman"/>
          <w:sz w:val="28"/>
          <w:szCs w:val="28"/>
        </w:rPr>
        <w:t>.</w:t>
      </w:r>
    </w:p>
    <w:p w:rsid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межведомственных запросов в форме электронного документа межведомственные запросы направляются на бумажном носителе посредством почтового отправления, по факсу (с одновременным направлением на бумажном носителе посредством почтового отправления) или курьерской доставкой.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Межведомственный запрос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 xml:space="preserve">3) наименование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0100EC">
        <w:rPr>
          <w:rFonts w:ascii="Times New Roman" w:hAnsi="Times New Roman" w:cs="Times New Roman"/>
          <w:sz w:val="28"/>
          <w:szCs w:val="28"/>
        </w:rPr>
        <w:t xml:space="preserve">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0100EC">
        <w:rPr>
          <w:rFonts w:ascii="Times New Roman" w:hAnsi="Times New Roman" w:cs="Times New Roman"/>
          <w:sz w:val="28"/>
          <w:szCs w:val="28"/>
        </w:rPr>
        <w:t>ных услуг;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0100EC">
        <w:rPr>
          <w:rFonts w:ascii="Times New Roman" w:hAnsi="Times New Roman" w:cs="Times New Roman"/>
          <w:sz w:val="28"/>
          <w:szCs w:val="28"/>
        </w:rPr>
        <w:t>ной услуги, и указание на реквизиты данного нормативного правового акта;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0100EC">
        <w:rPr>
          <w:rFonts w:ascii="Times New Roman" w:hAnsi="Times New Roman" w:cs="Times New Roman"/>
          <w:sz w:val="28"/>
          <w:szCs w:val="28"/>
        </w:rPr>
        <w:t>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6) контактную информацию для направления ответа на межведомственный запрос;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7) дату направления межведомственного запроса;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9) информацию о факте получения согласия, предусмотренного частью 5 статьи 7 Федерального закона от 27.07.2010 №210-ФЗ «Об организации предоставления государственных и муниципальных услуг».</w:t>
      </w:r>
    </w:p>
    <w:p w:rsidR="000100EC" w:rsidRP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0100EC">
        <w:rPr>
          <w:rFonts w:ascii="Times New Roman" w:hAnsi="Times New Roman" w:cs="Times New Roman"/>
          <w:sz w:val="28"/>
          <w:szCs w:val="28"/>
        </w:rPr>
        <w:t xml:space="preserve">ной услуги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76EC5">
        <w:rPr>
          <w:rFonts w:ascii="Times New Roman" w:hAnsi="Times New Roman"/>
          <w:sz w:val="28"/>
          <w:szCs w:val="28"/>
        </w:rPr>
        <w:t xml:space="preserve">УСАиГ </w:t>
      </w:r>
      <w:r>
        <w:rPr>
          <w:rFonts w:ascii="Times New Roman" w:hAnsi="Times New Roman"/>
          <w:sz w:val="28"/>
          <w:szCs w:val="28"/>
        </w:rPr>
        <w:t>или работник многофункционального центра</w:t>
      </w:r>
      <w:r w:rsidRPr="000100EC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0100EC" w:rsidRDefault="000100EC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0EC">
        <w:rPr>
          <w:rFonts w:ascii="Times New Roman" w:hAnsi="Times New Roman" w:cs="Times New Roman"/>
          <w:sz w:val="28"/>
          <w:szCs w:val="28"/>
        </w:rPr>
        <w:t>а) Федеральную службу государственной регистрации, кадастра и картографии;</w:t>
      </w:r>
    </w:p>
    <w:p w:rsidR="008B388A" w:rsidRPr="000100EC" w:rsidRDefault="008B388A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8B388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B388A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B388A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ое учреждение</w:t>
      </w:r>
      <w:r w:rsidRPr="008B388A">
        <w:rPr>
          <w:rFonts w:ascii="Times New Roman" w:hAnsi="Times New Roman" w:cs="Times New Roman"/>
          <w:sz w:val="28"/>
          <w:szCs w:val="28"/>
        </w:rPr>
        <w:t xml:space="preserve"> «Федеральная кадастровая палата Федеральной службы государственной регистрации, кадастра и картографии»;</w:t>
      </w:r>
    </w:p>
    <w:p w:rsidR="00FA6848" w:rsidRDefault="008B388A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6848">
        <w:rPr>
          <w:rFonts w:ascii="Times New Roman" w:hAnsi="Times New Roman" w:cs="Times New Roman"/>
          <w:sz w:val="28"/>
          <w:szCs w:val="28"/>
        </w:rPr>
        <w:t>) Территориальное с</w:t>
      </w:r>
      <w:r w:rsidR="00D83307">
        <w:rPr>
          <w:rFonts w:ascii="Times New Roman" w:hAnsi="Times New Roman" w:cs="Times New Roman"/>
          <w:sz w:val="28"/>
          <w:szCs w:val="28"/>
        </w:rPr>
        <w:t>труктурное отделение ФНС России.</w:t>
      </w:r>
    </w:p>
    <w:p w:rsidR="008725EA" w:rsidRPr="008725EA" w:rsidRDefault="008725EA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5EA"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межведомственные запросы о представлении документов и информации,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8725EA">
        <w:rPr>
          <w:rFonts w:ascii="Times New Roman" w:hAnsi="Times New Roman" w:cs="Times New Roman"/>
          <w:sz w:val="28"/>
          <w:szCs w:val="28"/>
        </w:rPr>
        <w:t>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8725EA" w:rsidRPr="008725EA" w:rsidRDefault="00D83307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725EA">
        <w:rPr>
          <w:rFonts w:ascii="Times New Roman" w:hAnsi="Times New Roman" w:cs="Times New Roman"/>
          <w:sz w:val="28"/>
          <w:szCs w:val="28"/>
        </w:rPr>
        <w:t>униципальный</w:t>
      </w:r>
      <w:r w:rsidR="008725EA" w:rsidRPr="00F250FB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8725EA">
        <w:rPr>
          <w:rFonts w:ascii="Times New Roman" w:hAnsi="Times New Roman" w:cs="Times New Roman"/>
          <w:sz w:val="28"/>
          <w:szCs w:val="28"/>
        </w:rPr>
        <w:t>й</w:t>
      </w:r>
      <w:r w:rsidR="008725EA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17D5F">
        <w:rPr>
          <w:rFonts w:ascii="Times New Roman" w:hAnsi="Times New Roman"/>
          <w:sz w:val="28"/>
          <w:szCs w:val="28"/>
        </w:rPr>
        <w:t xml:space="preserve">УСАиГ </w:t>
      </w:r>
      <w:r w:rsidR="008725EA">
        <w:rPr>
          <w:rFonts w:ascii="Times New Roman" w:hAnsi="Times New Roman"/>
          <w:sz w:val="28"/>
          <w:szCs w:val="28"/>
        </w:rPr>
        <w:t>или работник многофункционального центра</w:t>
      </w:r>
      <w:r w:rsidR="008725EA" w:rsidRPr="008725EA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запросы.</w:t>
      </w:r>
    </w:p>
    <w:p w:rsidR="008725EA" w:rsidRPr="00156CA4" w:rsidRDefault="008725EA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случае не</w:t>
      </w:r>
      <w:r w:rsidRPr="008725EA">
        <w:rPr>
          <w:rFonts w:ascii="Times New Roman" w:hAnsi="Times New Roman" w:cs="Times New Roman"/>
          <w:sz w:val="28"/>
          <w:szCs w:val="28"/>
        </w:rPr>
        <w:t xml:space="preserve"> поступления ответов на межведомственные запросы в установленный срок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25EA">
        <w:rPr>
          <w:rFonts w:ascii="Times New Roman" w:hAnsi="Times New Roman" w:cs="Times New Roman"/>
          <w:sz w:val="28"/>
          <w:szCs w:val="28"/>
        </w:rPr>
        <w:t xml:space="preserve"> </w:t>
      </w:r>
      <w:r w:rsidR="00B17D5F" w:rsidRPr="00B17D5F">
        <w:rPr>
          <w:rFonts w:ascii="Times New Roman" w:hAnsi="Times New Roman"/>
          <w:sz w:val="28"/>
          <w:szCs w:val="28"/>
        </w:rPr>
        <w:t>УСАиГ</w:t>
      </w:r>
      <w:r w:rsidR="00B17D5F" w:rsidRPr="00B17D5F">
        <w:rPr>
          <w:rFonts w:ascii="Times New Roman" w:hAnsi="Times New Roman" w:cs="Times New Roman"/>
          <w:sz w:val="28"/>
          <w:szCs w:val="28"/>
        </w:rPr>
        <w:t xml:space="preserve"> и </w:t>
      </w:r>
      <w:r w:rsidRPr="00B17D5F">
        <w:rPr>
          <w:rFonts w:ascii="Times New Roman" w:hAnsi="Times New Roman" w:cs="Times New Roman"/>
          <w:sz w:val="28"/>
          <w:szCs w:val="28"/>
        </w:rPr>
        <w:t>многофункциональным центром принимаются меры, предусмотренные законодательством Российской Федерации.</w:t>
      </w:r>
    </w:p>
    <w:p w:rsidR="00321723" w:rsidRDefault="00321723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21.5.4. Максимальный срок выполнения административной процедуры по </w:t>
      </w:r>
      <w:r w:rsidR="000100EC">
        <w:rPr>
          <w:rFonts w:ascii="Times New Roman" w:hAnsi="Times New Roman" w:cs="Times New Roman"/>
          <w:sz w:val="28"/>
          <w:szCs w:val="28"/>
        </w:rPr>
        <w:t>ф</w:t>
      </w:r>
      <w:r w:rsidR="000100EC" w:rsidRPr="000100EC">
        <w:rPr>
          <w:rFonts w:ascii="Times New Roman" w:hAnsi="Times New Roman" w:cs="Times New Roman"/>
          <w:sz w:val="28"/>
          <w:szCs w:val="28"/>
        </w:rPr>
        <w:t>ормировани</w:t>
      </w:r>
      <w:r w:rsidR="000100EC">
        <w:rPr>
          <w:rFonts w:ascii="Times New Roman" w:hAnsi="Times New Roman" w:cs="Times New Roman"/>
          <w:sz w:val="28"/>
          <w:szCs w:val="28"/>
        </w:rPr>
        <w:t>ю</w:t>
      </w:r>
      <w:r w:rsidR="000100EC" w:rsidRPr="000100EC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0100EC">
        <w:rPr>
          <w:rFonts w:ascii="Times New Roman" w:hAnsi="Times New Roman" w:cs="Times New Roman"/>
          <w:sz w:val="28"/>
          <w:szCs w:val="28"/>
        </w:rPr>
        <w:t>ю</w:t>
      </w:r>
      <w:r w:rsidR="000100EC" w:rsidRPr="000100EC">
        <w:rPr>
          <w:rFonts w:ascii="Times New Roman" w:hAnsi="Times New Roman" w:cs="Times New Roman"/>
          <w:sz w:val="28"/>
          <w:szCs w:val="28"/>
        </w:rPr>
        <w:t xml:space="preserve"> межведомственных запросов в органы (организации), участвующие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100EC" w:rsidRPr="000100EC">
        <w:rPr>
          <w:rFonts w:ascii="Times New Roman" w:hAnsi="Times New Roman" w:cs="Times New Roman"/>
          <w:sz w:val="28"/>
          <w:szCs w:val="28"/>
        </w:rPr>
        <w:t>ной услуги</w:t>
      </w:r>
      <w:r w:rsidRPr="00F250FB">
        <w:rPr>
          <w:rFonts w:ascii="Times New Roman" w:hAnsi="Times New Roman" w:cs="Times New Roman"/>
          <w:sz w:val="28"/>
          <w:szCs w:val="28"/>
        </w:rPr>
        <w:t xml:space="preserve"> не может превышать </w:t>
      </w:r>
      <w:r w:rsidR="00B17D5F">
        <w:rPr>
          <w:rFonts w:ascii="Times New Roman" w:hAnsi="Times New Roman" w:cs="Times New Roman"/>
          <w:sz w:val="28"/>
          <w:szCs w:val="28"/>
        </w:rPr>
        <w:t>5</w:t>
      </w:r>
      <w:r w:rsidRPr="00F250F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737C7B" w:rsidRPr="00F250FB">
        <w:rPr>
          <w:rFonts w:ascii="Times New Roman" w:hAnsi="Times New Roman" w:cs="Times New Roman"/>
          <w:sz w:val="28"/>
          <w:szCs w:val="28"/>
        </w:rPr>
        <w:t>их</w:t>
      </w:r>
      <w:r w:rsidRPr="00F250FB">
        <w:rPr>
          <w:rFonts w:ascii="Times New Roman" w:hAnsi="Times New Roman" w:cs="Times New Roman"/>
          <w:sz w:val="28"/>
          <w:szCs w:val="28"/>
        </w:rPr>
        <w:t xml:space="preserve"> дн</w:t>
      </w:r>
      <w:r w:rsidR="00737C7B" w:rsidRPr="00F250FB">
        <w:rPr>
          <w:rFonts w:ascii="Times New Roman" w:hAnsi="Times New Roman" w:cs="Times New Roman"/>
          <w:sz w:val="28"/>
          <w:szCs w:val="28"/>
        </w:rPr>
        <w:t>ей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8725EA" w:rsidRPr="00F250FB" w:rsidRDefault="008725EA" w:rsidP="00010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5EA">
        <w:rPr>
          <w:rFonts w:ascii="Times New Roman" w:hAnsi="Times New Roman" w:cs="Times New Roman"/>
          <w:sz w:val="28"/>
          <w:szCs w:val="28"/>
        </w:rPr>
        <w:t xml:space="preserve">Превышение срока исполнения административной процедуры по формированию и направлению межведомственного запроса более чем на </w:t>
      </w:r>
      <w:r w:rsidR="00B17D5F">
        <w:rPr>
          <w:rFonts w:ascii="Times New Roman" w:hAnsi="Times New Roman" w:cs="Times New Roman"/>
          <w:sz w:val="28"/>
          <w:szCs w:val="28"/>
        </w:rPr>
        <w:t>5</w:t>
      </w:r>
      <w:r w:rsidRPr="008725EA">
        <w:rPr>
          <w:rFonts w:ascii="Times New Roman" w:hAnsi="Times New Roman" w:cs="Times New Roman"/>
          <w:sz w:val="28"/>
          <w:szCs w:val="28"/>
        </w:rPr>
        <w:t xml:space="preserve"> рабочих дней не является основанием для продления общего срока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8725EA">
        <w:rPr>
          <w:rFonts w:ascii="Times New Roman" w:hAnsi="Times New Roman" w:cs="Times New Roman"/>
          <w:sz w:val="28"/>
          <w:szCs w:val="28"/>
        </w:rPr>
        <w:t>ной услуги.</w:t>
      </w:r>
    </w:p>
    <w:p w:rsidR="008817F0" w:rsidRDefault="00321723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21.5.5. </w:t>
      </w:r>
      <w:r w:rsidR="008817F0" w:rsidRPr="00F228F6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выполнения административной процедуры является наличие (отсутствие) необходимости осуществления межведомственных запросов в целях получения документов, имеющихся в распоряжении органов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целях предоставления </w:t>
      </w:r>
      <w:r w:rsidR="008817F0">
        <w:rPr>
          <w:rFonts w:ascii="Times New Roman" w:hAnsi="Times New Roman" w:cs="Times New Roman"/>
          <w:sz w:val="28"/>
          <w:szCs w:val="28"/>
        </w:rPr>
        <w:t>г</w:t>
      </w:r>
      <w:r w:rsidR="008817F0" w:rsidRPr="00F228F6">
        <w:rPr>
          <w:rFonts w:ascii="Times New Roman" w:hAnsi="Times New Roman" w:cs="Times New Roman"/>
          <w:sz w:val="28"/>
          <w:szCs w:val="28"/>
        </w:rPr>
        <w:t>осударственной услуги.</w:t>
      </w:r>
    </w:p>
    <w:p w:rsidR="008725EA" w:rsidRDefault="008817F0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21.5.6. </w:t>
      </w:r>
      <w:r w:rsidR="008725EA" w:rsidRPr="008725E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по формированию и направлению меж</w:t>
      </w:r>
      <w:r w:rsidR="008725EA">
        <w:rPr>
          <w:rFonts w:ascii="Times New Roman" w:hAnsi="Times New Roman" w:cs="Times New Roman"/>
          <w:sz w:val="28"/>
          <w:szCs w:val="28"/>
        </w:rPr>
        <w:t>ведомственных запросов является:</w:t>
      </w:r>
    </w:p>
    <w:p w:rsidR="008725EA" w:rsidRDefault="008725EA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17D5F">
        <w:rPr>
          <w:rFonts w:ascii="Times New Roman" w:hAnsi="Times New Roman"/>
          <w:sz w:val="28"/>
          <w:szCs w:val="28"/>
        </w:rPr>
        <w:t xml:space="preserve">УСАиГ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8725EA">
        <w:rPr>
          <w:rFonts w:ascii="Times New Roman" w:hAnsi="Times New Roman" w:cs="Times New Roman"/>
          <w:sz w:val="28"/>
          <w:szCs w:val="28"/>
        </w:rPr>
        <w:t xml:space="preserve">получение в рамках межведомственного взаимодействия информации (документов), необходимой для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8725EA">
        <w:rPr>
          <w:rFonts w:ascii="Times New Roman" w:hAnsi="Times New Roman" w:cs="Times New Roman"/>
          <w:sz w:val="28"/>
          <w:szCs w:val="28"/>
        </w:rPr>
        <w:t xml:space="preserve">ной услуги заявителю и </w:t>
      </w:r>
      <w:r w:rsidRPr="00602962">
        <w:rPr>
          <w:rFonts w:ascii="Times New Roman" w:hAnsi="Times New Roman" w:cs="Times New Roman"/>
          <w:sz w:val="28"/>
          <w:szCs w:val="28"/>
        </w:rPr>
        <w:t xml:space="preserve">переход к осуществлению административной процедуры по </w:t>
      </w:r>
      <w:r w:rsidR="00B32E39" w:rsidRPr="00343BA5">
        <w:rPr>
          <w:rFonts w:ascii="Times New Roman" w:hAnsi="Times New Roman" w:cs="Times New Roman"/>
          <w:sz w:val="28"/>
          <w:szCs w:val="28"/>
        </w:rPr>
        <w:t>определ</w:t>
      </w:r>
      <w:r w:rsidR="00B32E39">
        <w:rPr>
          <w:rFonts w:ascii="Times New Roman" w:hAnsi="Times New Roman" w:cs="Times New Roman"/>
          <w:sz w:val="28"/>
          <w:szCs w:val="28"/>
        </w:rPr>
        <w:t>ению</w:t>
      </w:r>
      <w:r w:rsidR="00B32E39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B32E39">
        <w:rPr>
          <w:rFonts w:ascii="Times New Roman" w:hAnsi="Times New Roman" w:cs="Times New Roman"/>
          <w:sz w:val="28"/>
          <w:szCs w:val="28"/>
        </w:rPr>
        <w:t>и</w:t>
      </w:r>
      <w:r w:rsidR="00B32E39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B32E39">
        <w:rPr>
          <w:rFonts w:ascii="Times New Roman" w:hAnsi="Times New Roman" w:cs="Times New Roman"/>
          <w:sz w:val="28"/>
          <w:szCs w:val="28"/>
        </w:rPr>
        <w:t xml:space="preserve"> </w:t>
      </w:r>
      <w:r w:rsidR="00B32E39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25EA" w:rsidRDefault="008725EA" w:rsidP="008725E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многофункциональных центрах - </w:t>
      </w:r>
      <w:r w:rsidRPr="00602962">
        <w:rPr>
          <w:rFonts w:ascii="Times New Roman" w:hAnsi="Times New Roman" w:cs="Times New Roman"/>
          <w:sz w:val="28"/>
          <w:szCs w:val="28"/>
        </w:rPr>
        <w:t>передач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2962">
        <w:rPr>
          <w:rFonts w:ascii="Times New Roman" w:hAnsi="Times New Roman" w:cs="Times New Roman"/>
          <w:sz w:val="28"/>
          <w:szCs w:val="28"/>
        </w:rPr>
        <w:t xml:space="preserve"> заявления и документов, представленных заявителем, в </w:t>
      </w:r>
      <w:r w:rsidR="00B17D5F">
        <w:rPr>
          <w:rFonts w:ascii="Times New Roman" w:hAnsi="Times New Roman"/>
          <w:sz w:val="28"/>
          <w:szCs w:val="28"/>
        </w:rPr>
        <w:t>УСАиГ.</w:t>
      </w:r>
    </w:p>
    <w:p w:rsidR="00416605" w:rsidRPr="008725EA" w:rsidRDefault="00416605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962">
        <w:rPr>
          <w:rFonts w:ascii="Times New Roman" w:hAnsi="Times New Roman" w:cs="Times New Roman"/>
          <w:sz w:val="28"/>
          <w:szCs w:val="28"/>
        </w:rPr>
        <w:lastRenderedPageBreak/>
        <w:t xml:space="preserve">Работник многофункционального центра, ответственный за организацию направления заявления и прилагаемых к нему документов в </w:t>
      </w:r>
      <w:r w:rsidR="00B17D5F">
        <w:rPr>
          <w:rFonts w:ascii="Times New Roman" w:hAnsi="Times New Roman"/>
          <w:sz w:val="28"/>
          <w:szCs w:val="28"/>
        </w:rPr>
        <w:t>УСАиГ</w:t>
      </w:r>
      <w:r w:rsidR="00B17D5F" w:rsidDel="00B17D5F">
        <w:rPr>
          <w:rFonts w:ascii="Times New Roman" w:hAnsi="Times New Roman"/>
          <w:sz w:val="28"/>
          <w:szCs w:val="28"/>
        </w:rPr>
        <w:t xml:space="preserve"> </w:t>
      </w:r>
      <w:r w:rsidRPr="00602962">
        <w:rPr>
          <w:rFonts w:ascii="Times New Roman" w:hAnsi="Times New Roman" w:cs="Times New Roman"/>
          <w:sz w:val="28"/>
          <w:szCs w:val="28"/>
        </w:rPr>
        <w:t>организует передачу заявления и докуме</w:t>
      </w:r>
      <w:r w:rsidR="003D4482">
        <w:rPr>
          <w:rFonts w:ascii="Times New Roman" w:hAnsi="Times New Roman" w:cs="Times New Roman"/>
          <w:sz w:val="28"/>
          <w:szCs w:val="28"/>
        </w:rPr>
        <w:t>нтов, представленных заявителем</w:t>
      </w:r>
      <w:r w:rsidRPr="0060296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17D5F">
        <w:rPr>
          <w:rFonts w:ascii="Times New Roman" w:hAnsi="Times New Roman"/>
          <w:sz w:val="28"/>
          <w:szCs w:val="28"/>
        </w:rPr>
        <w:t>УСАиГ</w:t>
      </w:r>
      <w:proofErr w:type="spellEnd"/>
      <w:r w:rsidR="00B17D5F" w:rsidDel="00B17D5F">
        <w:rPr>
          <w:rFonts w:ascii="Times New Roman" w:hAnsi="Times New Roman"/>
          <w:sz w:val="28"/>
          <w:szCs w:val="28"/>
        </w:rPr>
        <w:t xml:space="preserve"> </w:t>
      </w:r>
      <w:r w:rsidRPr="00602962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о взаимодействии между </w:t>
      </w:r>
      <w:r w:rsidR="00AB720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D4482">
        <w:rPr>
          <w:rFonts w:ascii="Times New Roman" w:hAnsi="Times New Roman"/>
          <w:sz w:val="28"/>
          <w:szCs w:val="28"/>
        </w:rPr>
        <w:t>Пушкинского муниципального района</w:t>
      </w:r>
      <w:r w:rsidR="00AB7203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602962">
        <w:rPr>
          <w:rFonts w:ascii="Times New Roman" w:hAnsi="Times New Roman" w:cs="Times New Roman"/>
          <w:sz w:val="28"/>
          <w:szCs w:val="28"/>
        </w:rPr>
        <w:t xml:space="preserve"> и уполномоченным многофункциональным центром, заключенным в установленном порядке и порядком делопроизводства в многофункциональных центрах.</w:t>
      </w:r>
      <w:proofErr w:type="gramEnd"/>
    </w:p>
    <w:p w:rsidR="008725EA" w:rsidRPr="008725EA" w:rsidRDefault="008725EA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5EA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8725EA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 </w:t>
      </w:r>
      <w:r w:rsidR="00416605">
        <w:rPr>
          <w:rFonts w:ascii="Times New Roman" w:hAnsi="Times New Roman" w:cs="Times New Roman"/>
          <w:sz w:val="28"/>
          <w:szCs w:val="28"/>
        </w:rPr>
        <w:t>муниципальный</w:t>
      </w:r>
      <w:r w:rsidR="00416605" w:rsidRPr="00F250FB">
        <w:rPr>
          <w:rFonts w:ascii="Times New Roman" w:hAnsi="Times New Roman" w:cs="Times New Roman"/>
          <w:sz w:val="28"/>
          <w:szCs w:val="28"/>
        </w:rPr>
        <w:t xml:space="preserve"> служащий</w:t>
      </w:r>
      <w:r w:rsidRPr="008725EA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21723" w:rsidRPr="00F250FB" w:rsidRDefault="00416605" w:rsidP="008725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21.5.</w:t>
      </w:r>
      <w:r w:rsidR="008817F0">
        <w:rPr>
          <w:rFonts w:ascii="Times New Roman" w:hAnsi="Times New Roman" w:cs="Times New Roman"/>
          <w:sz w:val="28"/>
          <w:szCs w:val="28"/>
        </w:rPr>
        <w:t>7</w:t>
      </w:r>
      <w:r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8725EA" w:rsidRPr="008725E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по формированию и направлению межведомственных запросов, являются фиксация факта поступления документов, полученных в рамках межведомственного информационного взаимодействия в журнале регистрации и (или) в соответствующей информационной системе </w:t>
      </w:r>
      <w:proofErr w:type="spellStart"/>
      <w:r w:rsidR="003D4482">
        <w:rPr>
          <w:rFonts w:ascii="Times New Roman" w:hAnsi="Times New Roman"/>
          <w:sz w:val="28"/>
          <w:szCs w:val="28"/>
        </w:rPr>
        <w:t>УСАиГ</w:t>
      </w:r>
      <w:proofErr w:type="spellEnd"/>
      <w:r w:rsidR="003D4482" w:rsidRPr="003D4482">
        <w:rPr>
          <w:rFonts w:ascii="Times New Roman" w:hAnsi="Times New Roman" w:cs="Times New Roman"/>
          <w:sz w:val="28"/>
          <w:szCs w:val="28"/>
        </w:rPr>
        <w:t xml:space="preserve"> </w:t>
      </w:r>
      <w:r w:rsidR="003D44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4482">
        <w:rPr>
          <w:rFonts w:ascii="Times New Roman" w:hAnsi="Times New Roman"/>
          <w:sz w:val="28"/>
          <w:szCs w:val="28"/>
        </w:rPr>
        <w:t xml:space="preserve">Пушкинского муниципального района Московской области, </w:t>
      </w:r>
      <w:r w:rsidR="008725EA" w:rsidRPr="008725EA">
        <w:rPr>
          <w:rFonts w:ascii="Times New Roman" w:hAnsi="Times New Roman" w:cs="Times New Roman"/>
          <w:sz w:val="28"/>
          <w:szCs w:val="28"/>
        </w:rPr>
        <w:t>многофункционального центра.</w:t>
      </w:r>
    </w:p>
    <w:p w:rsidR="00F5103A" w:rsidRDefault="001A6EA1" w:rsidP="003217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</w:t>
      </w:r>
      <w:r w:rsidR="00B32E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</w:t>
      </w:r>
      <w:r w:rsidR="00B32E39">
        <w:rPr>
          <w:rFonts w:ascii="Times New Roman" w:hAnsi="Times New Roman" w:cs="Times New Roman"/>
          <w:sz w:val="28"/>
          <w:szCs w:val="28"/>
        </w:rPr>
        <w:t xml:space="preserve"> О</w:t>
      </w:r>
      <w:r w:rsidR="00B32E39" w:rsidRPr="00343BA5">
        <w:rPr>
          <w:rFonts w:ascii="Times New Roman" w:hAnsi="Times New Roman" w:cs="Times New Roman"/>
          <w:sz w:val="28"/>
          <w:szCs w:val="28"/>
        </w:rPr>
        <w:t>предел</w:t>
      </w:r>
      <w:r w:rsidR="00B32E39">
        <w:rPr>
          <w:rFonts w:ascii="Times New Roman" w:hAnsi="Times New Roman" w:cs="Times New Roman"/>
          <w:sz w:val="28"/>
          <w:szCs w:val="28"/>
        </w:rPr>
        <w:t>ение</w:t>
      </w:r>
      <w:r w:rsidR="00B32E39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B32E39">
        <w:rPr>
          <w:rFonts w:ascii="Times New Roman" w:hAnsi="Times New Roman" w:cs="Times New Roman"/>
          <w:sz w:val="28"/>
          <w:szCs w:val="28"/>
        </w:rPr>
        <w:t>и</w:t>
      </w:r>
      <w:r w:rsidR="00B32E39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B32E39">
        <w:rPr>
          <w:rFonts w:ascii="Times New Roman" w:hAnsi="Times New Roman" w:cs="Times New Roman"/>
          <w:sz w:val="28"/>
          <w:szCs w:val="28"/>
        </w:rPr>
        <w:t xml:space="preserve"> </w:t>
      </w:r>
      <w:r w:rsidR="00B32E39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B32E39">
        <w:rPr>
          <w:rFonts w:ascii="Times New Roman" w:hAnsi="Times New Roman" w:cs="Times New Roman"/>
          <w:sz w:val="28"/>
          <w:szCs w:val="28"/>
        </w:rPr>
        <w:t>.</w:t>
      </w:r>
    </w:p>
    <w:p w:rsidR="00B32E39" w:rsidRDefault="001A6EA1" w:rsidP="00B32E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21.5.9</w:t>
      </w:r>
      <w:r w:rsidR="00B32E39">
        <w:rPr>
          <w:rFonts w:ascii="Times New Roman" w:hAnsi="Times New Roman" w:cs="Times New Roman"/>
          <w:sz w:val="28"/>
          <w:szCs w:val="28"/>
        </w:rPr>
        <w:t xml:space="preserve">. </w:t>
      </w:r>
      <w:r w:rsidR="00B32E39" w:rsidRPr="000100E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</w:t>
      </w:r>
      <w:r w:rsidR="00B32E39">
        <w:rPr>
          <w:rFonts w:ascii="Times New Roman" w:hAnsi="Times New Roman" w:cs="Times New Roman"/>
          <w:sz w:val="28"/>
          <w:szCs w:val="28"/>
        </w:rPr>
        <w:t xml:space="preserve"> о</w:t>
      </w:r>
      <w:r w:rsidR="00B32E39" w:rsidRPr="00343BA5">
        <w:rPr>
          <w:rFonts w:ascii="Times New Roman" w:hAnsi="Times New Roman" w:cs="Times New Roman"/>
          <w:sz w:val="28"/>
          <w:szCs w:val="28"/>
        </w:rPr>
        <w:t>предел</w:t>
      </w:r>
      <w:r w:rsidR="00B32E39">
        <w:rPr>
          <w:rFonts w:ascii="Times New Roman" w:hAnsi="Times New Roman" w:cs="Times New Roman"/>
          <w:sz w:val="28"/>
          <w:szCs w:val="28"/>
        </w:rPr>
        <w:t>ению</w:t>
      </w:r>
      <w:r w:rsidR="00B32E39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B32E39">
        <w:rPr>
          <w:rFonts w:ascii="Times New Roman" w:hAnsi="Times New Roman" w:cs="Times New Roman"/>
          <w:sz w:val="28"/>
          <w:szCs w:val="28"/>
        </w:rPr>
        <w:t>и</w:t>
      </w:r>
      <w:r w:rsidR="00B32E39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B32E39">
        <w:rPr>
          <w:rFonts w:ascii="Times New Roman" w:hAnsi="Times New Roman" w:cs="Times New Roman"/>
          <w:sz w:val="28"/>
          <w:szCs w:val="28"/>
        </w:rPr>
        <w:t xml:space="preserve"> </w:t>
      </w:r>
      <w:r w:rsidR="00B32E39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B32E39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B32E39" w:rsidRPr="005A5E5C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B32E39">
        <w:rPr>
          <w:rFonts w:ascii="Times New Roman" w:hAnsi="Times New Roman" w:cs="Times New Roman"/>
          <w:sz w:val="28"/>
          <w:szCs w:val="28"/>
        </w:rPr>
        <w:t xml:space="preserve">муниципальному служащему </w:t>
      </w:r>
      <w:proofErr w:type="spellStart"/>
      <w:r w:rsidR="003D4482">
        <w:rPr>
          <w:rFonts w:ascii="Times New Roman" w:hAnsi="Times New Roman"/>
          <w:sz w:val="28"/>
          <w:szCs w:val="28"/>
        </w:rPr>
        <w:t>УСАиГ</w:t>
      </w:r>
      <w:proofErr w:type="spellEnd"/>
      <w:r w:rsidR="007F132C">
        <w:rPr>
          <w:rFonts w:ascii="Times New Roman" w:hAnsi="Times New Roman" w:cs="Times New Roman"/>
          <w:sz w:val="28"/>
          <w:szCs w:val="28"/>
        </w:rPr>
        <w:t xml:space="preserve"> </w:t>
      </w:r>
      <w:r w:rsidR="003D44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4482">
        <w:rPr>
          <w:rFonts w:ascii="Times New Roman" w:hAnsi="Times New Roman"/>
          <w:sz w:val="28"/>
          <w:szCs w:val="28"/>
        </w:rPr>
        <w:t>Пушкинского муниципального района Московской области,</w:t>
      </w:r>
      <w:r w:rsidR="00B32E39">
        <w:rPr>
          <w:rFonts w:ascii="Times New Roman" w:hAnsi="Times New Roman" w:cs="Times New Roman"/>
          <w:sz w:val="28"/>
          <w:szCs w:val="28"/>
        </w:rPr>
        <w:t xml:space="preserve"> </w:t>
      </w:r>
      <w:r w:rsidR="003D4482">
        <w:rPr>
          <w:rFonts w:ascii="Times New Roman" w:hAnsi="Times New Roman"/>
          <w:sz w:val="28"/>
          <w:szCs w:val="28"/>
        </w:rPr>
        <w:t xml:space="preserve"> </w:t>
      </w:r>
      <w:del w:id="2" w:author="Ангелина Андреева" w:date="2015-04-19T00:27:00Z">
        <w:r w:rsidR="00D95413" w:rsidDel="002F055C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="00B32E39" w:rsidRPr="005A5E5C">
        <w:rPr>
          <w:rFonts w:ascii="Times New Roman" w:hAnsi="Times New Roman" w:cs="Times New Roman"/>
          <w:sz w:val="28"/>
          <w:szCs w:val="28"/>
        </w:rPr>
        <w:t xml:space="preserve">ответственному за предоставление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B32E39" w:rsidRPr="005A5E5C">
        <w:rPr>
          <w:rFonts w:ascii="Times New Roman" w:hAnsi="Times New Roman" w:cs="Times New Roman"/>
          <w:sz w:val="28"/>
          <w:szCs w:val="28"/>
        </w:rPr>
        <w:t xml:space="preserve">, пакета документов, </w:t>
      </w:r>
      <w:r w:rsidR="00B32E39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B32E39">
        <w:rPr>
          <w:rFonts w:ascii="Times New Roman" w:hAnsi="Times New Roman" w:cs="Times New Roman"/>
          <w:sz w:val="28"/>
          <w:szCs w:val="28"/>
        </w:rPr>
        <w:t>.</w:t>
      </w:r>
    </w:p>
    <w:p w:rsidR="00B32E39" w:rsidRDefault="001A6EA1" w:rsidP="00B32E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21.5.10</w:t>
      </w:r>
      <w:r w:rsidR="00B32E39">
        <w:rPr>
          <w:rFonts w:ascii="Times New Roman" w:hAnsi="Times New Roman" w:cs="Times New Roman"/>
          <w:sz w:val="28"/>
          <w:szCs w:val="28"/>
        </w:rPr>
        <w:t xml:space="preserve">. Муниципальный служащий определяет возможность </w:t>
      </w:r>
      <w:r w:rsidR="00B32E39" w:rsidRPr="00343BA5">
        <w:rPr>
          <w:rFonts w:ascii="Times New Roman" w:hAnsi="Times New Roman" w:cs="Times New Roman"/>
          <w:sz w:val="28"/>
          <w:szCs w:val="28"/>
        </w:rPr>
        <w:t>присвоения объекту адресации адреса</w:t>
      </w:r>
      <w:r w:rsidR="00B32E39">
        <w:rPr>
          <w:rFonts w:ascii="Times New Roman" w:hAnsi="Times New Roman" w:cs="Times New Roman"/>
          <w:sz w:val="28"/>
          <w:szCs w:val="28"/>
        </w:rPr>
        <w:t xml:space="preserve"> </w:t>
      </w:r>
      <w:r w:rsidR="00B32E39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B32E39">
        <w:rPr>
          <w:rFonts w:ascii="Times New Roman" w:hAnsi="Times New Roman" w:cs="Times New Roman"/>
          <w:sz w:val="28"/>
          <w:szCs w:val="28"/>
        </w:rPr>
        <w:t xml:space="preserve"> и при необходимости </w:t>
      </w:r>
      <w:r w:rsidR="00B32E39" w:rsidRPr="00B32E39">
        <w:rPr>
          <w:rFonts w:ascii="Times New Roman" w:hAnsi="Times New Roman" w:cs="Times New Roman"/>
          <w:sz w:val="28"/>
          <w:szCs w:val="28"/>
        </w:rPr>
        <w:t>пров</w:t>
      </w:r>
      <w:r w:rsidR="00B32E39">
        <w:rPr>
          <w:rFonts w:ascii="Times New Roman" w:hAnsi="Times New Roman" w:cs="Times New Roman"/>
          <w:sz w:val="28"/>
          <w:szCs w:val="28"/>
        </w:rPr>
        <w:t>одит</w:t>
      </w:r>
      <w:r w:rsidR="00B32E39" w:rsidRPr="00B32E39">
        <w:rPr>
          <w:rFonts w:ascii="Times New Roman" w:hAnsi="Times New Roman" w:cs="Times New Roman"/>
          <w:sz w:val="28"/>
          <w:szCs w:val="28"/>
        </w:rPr>
        <w:t xml:space="preserve"> осмотр ме</w:t>
      </w:r>
      <w:r w:rsidR="00B32E39">
        <w:rPr>
          <w:rFonts w:ascii="Times New Roman" w:hAnsi="Times New Roman" w:cs="Times New Roman"/>
          <w:sz w:val="28"/>
          <w:szCs w:val="28"/>
        </w:rPr>
        <w:t>стонахождения объекта адресации.</w:t>
      </w:r>
    </w:p>
    <w:p w:rsidR="00B32E39" w:rsidRPr="005A5E5C" w:rsidRDefault="001A6EA1" w:rsidP="00B32E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21.5.10</w:t>
      </w:r>
      <w:r w:rsidR="00B32E39">
        <w:rPr>
          <w:rFonts w:ascii="Times New Roman" w:hAnsi="Times New Roman" w:cs="Times New Roman"/>
          <w:sz w:val="28"/>
          <w:szCs w:val="28"/>
        </w:rPr>
        <w:t xml:space="preserve">. </w:t>
      </w:r>
      <w:r w:rsidR="00B32E39" w:rsidRPr="005A5E5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="00815C7F">
        <w:rPr>
          <w:rFonts w:ascii="Times New Roman" w:hAnsi="Times New Roman" w:cs="Times New Roman"/>
          <w:sz w:val="28"/>
          <w:szCs w:val="28"/>
        </w:rPr>
        <w:t>о</w:t>
      </w:r>
      <w:r w:rsidR="00815C7F" w:rsidRPr="00343BA5">
        <w:rPr>
          <w:rFonts w:ascii="Times New Roman" w:hAnsi="Times New Roman" w:cs="Times New Roman"/>
          <w:sz w:val="28"/>
          <w:szCs w:val="28"/>
        </w:rPr>
        <w:t>предел</w:t>
      </w:r>
      <w:r w:rsidR="00815C7F">
        <w:rPr>
          <w:rFonts w:ascii="Times New Roman" w:hAnsi="Times New Roman" w:cs="Times New Roman"/>
          <w:sz w:val="28"/>
          <w:szCs w:val="28"/>
        </w:rPr>
        <w:t>ению</w:t>
      </w:r>
      <w:r w:rsidR="00815C7F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815C7F">
        <w:rPr>
          <w:rFonts w:ascii="Times New Roman" w:hAnsi="Times New Roman" w:cs="Times New Roman"/>
          <w:sz w:val="28"/>
          <w:szCs w:val="28"/>
        </w:rPr>
        <w:t>и</w:t>
      </w:r>
      <w:r w:rsidR="00815C7F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815C7F">
        <w:rPr>
          <w:rFonts w:ascii="Times New Roman" w:hAnsi="Times New Roman" w:cs="Times New Roman"/>
          <w:sz w:val="28"/>
          <w:szCs w:val="28"/>
        </w:rPr>
        <w:t xml:space="preserve"> </w:t>
      </w:r>
      <w:r w:rsidR="00815C7F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B32E39" w:rsidRPr="005A5E5C">
        <w:rPr>
          <w:rFonts w:ascii="Times New Roman" w:hAnsi="Times New Roman" w:cs="Times New Roman"/>
          <w:sz w:val="28"/>
          <w:szCs w:val="28"/>
        </w:rPr>
        <w:t xml:space="preserve"> не может превышать </w:t>
      </w:r>
      <w:r w:rsidR="00D95413" w:rsidRPr="007F132C">
        <w:rPr>
          <w:rFonts w:ascii="Times New Roman" w:hAnsi="Times New Roman" w:cs="Times New Roman"/>
          <w:sz w:val="28"/>
          <w:szCs w:val="28"/>
        </w:rPr>
        <w:t>6</w:t>
      </w:r>
      <w:r w:rsidR="00156CA4" w:rsidRPr="007F132C">
        <w:rPr>
          <w:rFonts w:ascii="Times New Roman" w:hAnsi="Times New Roman" w:cs="Times New Roman"/>
          <w:sz w:val="28"/>
          <w:szCs w:val="28"/>
        </w:rPr>
        <w:t xml:space="preserve"> </w:t>
      </w:r>
      <w:r w:rsidR="00B32E39">
        <w:rPr>
          <w:rFonts w:ascii="Times New Roman" w:hAnsi="Times New Roman" w:cs="Times New Roman"/>
          <w:sz w:val="28"/>
          <w:szCs w:val="28"/>
        </w:rPr>
        <w:t>рабочих</w:t>
      </w:r>
      <w:r w:rsidR="00B32E39" w:rsidRPr="005A5E5C">
        <w:rPr>
          <w:rFonts w:ascii="Times New Roman" w:hAnsi="Times New Roman" w:cs="Times New Roman"/>
          <w:sz w:val="28"/>
          <w:szCs w:val="28"/>
        </w:rPr>
        <w:t xml:space="preserve"> дней</w:t>
      </w:r>
      <w:r w:rsidR="00B32E39">
        <w:rPr>
          <w:rFonts w:ascii="Times New Roman" w:hAnsi="Times New Roman" w:cs="Times New Roman"/>
          <w:sz w:val="28"/>
          <w:szCs w:val="28"/>
        </w:rPr>
        <w:t>.</w:t>
      </w:r>
    </w:p>
    <w:p w:rsidR="00B32E39" w:rsidRDefault="001A6EA1" w:rsidP="00B32E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</w:t>
      </w:r>
      <w:r w:rsidR="00B32E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32E39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является наличие оснований для </w:t>
      </w:r>
      <w:r w:rsidR="00815C7F" w:rsidRPr="00343BA5">
        <w:rPr>
          <w:rFonts w:ascii="Times New Roman" w:hAnsi="Times New Roman" w:cs="Times New Roman"/>
          <w:sz w:val="28"/>
          <w:szCs w:val="28"/>
        </w:rPr>
        <w:t>присвоения объекту адресации адреса</w:t>
      </w:r>
      <w:r w:rsidR="00815C7F">
        <w:rPr>
          <w:rFonts w:ascii="Times New Roman" w:hAnsi="Times New Roman" w:cs="Times New Roman"/>
          <w:sz w:val="28"/>
          <w:szCs w:val="28"/>
        </w:rPr>
        <w:t xml:space="preserve"> </w:t>
      </w:r>
      <w:r w:rsidR="00815C7F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B32E39">
        <w:rPr>
          <w:rFonts w:ascii="Times New Roman" w:hAnsi="Times New Roman" w:cs="Times New Roman"/>
          <w:sz w:val="28"/>
          <w:szCs w:val="28"/>
        </w:rPr>
        <w:t>.</w:t>
      </w:r>
    </w:p>
    <w:p w:rsidR="00B32E39" w:rsidRDefault="001A6EA1" w:rsidP="00B32E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21.5</w:t>
      </w:r>
      <w:r w:rsidR="00B32E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32E39">
        <w:rPr>
          <w:rFonts w:ascii="Times New Roman" w:hAnsi="Times New Roman" w:cs="Times New Roman"/>
          <w:sz w:val="28"/>
          <w:szCs w:val="28"/>
        </w:rPr>
        <w:t xml:space="preserve">. </w:t>
      </w:r>
      <w:r w:rsidR="00B32E39" w:rsidRPr="005A5E5C">
        <w:rPr>
          <w:rFonts w:ascii="Times New Roman" w:hAnsi="Times New Roman" w:cs="Times New Roman"/>
          <w:sz w:val="28"/>
          <w:szCs w:val="28"/>
        </w:rPr>
        <w:t>Результато</w:t>
      </w:r>
      <w:r w:rsidR="009C74B8">
        <w:rPr>
          <w:rFonts w:ascii="Times New Roman" w:hAnsi="Times New Roman" w:cs="Times New Roman"/>
          <w:sz w:val="28"/>
          <w:szCs w:val="28"/>
        </w:rPr>
        <w:t xml:space="preserve">м административной процедуры </w:t>
      </w:r>
      <w:r w:rsidR="00815C7F">
        <w:rPr>
          <w:rFonts w:ascii="Times New Roman" w:hAnsi="Times New Roman" w:cs="Times New Roman"/>
          <w:sz w:val="28"/>
          <w:szCs w:val="28"/>
        </w:rPr>
        <w:t>по о</w:t>
      </w:r>
      <w:r w:rsidR="00815C7F" w:rsidRPr="00343BA5">
        <w:rPr>
          <w:rFonts w:ascii="Times New Roman" w:hAnsi="Times New Roman" w:cs="Times New Roman"/>
          <w:sz w:val="28"/>
          <w:szCs w:val="28"/>
        </w:rPr>
        <w:t>предел</w:t>
      </w:r>
      <w:r w:rsidR="00815C7F">
        <w:rPr>
          <w:rFonts w:ascii="Times New Roman" w:hAnsi="Times New Roman" w:cs="Times New Roman"/>
          <w:sz w:val="28"/>
          <w:szCs w:val="28"/>
        </w:rPr>
        <w:t>ению</w:t>
      </w:r>
      <w:r w:rsidR="00815C7F" w:rsidRPr="00343BA5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815C7F">
        <w:rPr>
          <w:rFonts w:ascii="Times New Roman" w:hAnsi="Times New Roman" w:cs="Times New Roman"/>
          <w:sz w:val="28"/>
          <w:szCs w:val="28"/>
        </w:rPr>
        <w:t>и</w:t>
      </w:r>
      <w:r w:rsidR="00815C7F" w:rsidRPr="00343BA5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</w:t>
      </w:r>
      <w:r w:rsidR="00815C7F">
        <w:rPr>
          <w:rFonts w:ascii="Times New Roman" w:hAnsi="Times New Roman" w:cs="Times New Roman"/>
          <w:sz w:val="28"/>
          <w:szCs w:val="28"/>
        </w:rPr>
        <w:t xml:space="preserve"> </w:t>
      </w:r>
      <w:r w:rsidR="00815C7F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815C7F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B32E39" w:rsidRPr="005A5E5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32E39" w:rsidRPr="00CA6F47">
        <w:rPr>
          <w:rFonts w:ascii="Times New Roman" w:hAnsi="Times New Roman" w:cs="Times New Roman"/>
          <w:sz w:val="28"/>
          <w:szCs w:val="28"/>
        </w:rPr>
        <w:t xml:space="preserve">заключение о </w:t>
      </w:r>
      <w:r w:rsidR="00815C7F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815C7F" w:rsidRPr="00343BA5">
        <w:rPr>
          <w:rFonts w:ascii="Times New Roman" w:hAnsi="Times New Roman" w:cs="Times New Roman"/>
          <w:sz w:val="28"/>
          <w:szCs w:val="28"/>
        </w:rPr>
        <w:t>присвоения объекту адресации адреса</w:t>
      </w:r>
      <w:r w:rsidR="00815C7F">
        <w:rPr>
          <w:rFonts w:ascii="Times New Roman" w:hAnsi="Times New Roman" w:cs="Times New Roman"/>
          <w:sz w:val="28"/>
          <w:szCs w:val="28"/>
        </w:rPr>
        <w:t xml:space="preserve"> </w:t>
      </w:r>
      <w:r w:rsidR="00815C7F" w:rsidRPr="00343BA5">
        <w:rPr>
          <w:rFonts w:ascii="Times New Roman" w:hAnsi="Times New Roman" w:cs="Times New Roman"/>
          <w:sz w:val="28"/>
          <w:szCs w:val="28"/>
        </w:rPr>
        <w:t>или аннулирования его адреса</w:t>
      </w:r>
      <w:r w:rsidR="00B32E39" w:rsidRPr="005A5E5C">
        <w:rPr>
          <w:rFonts w:ascii="Times New Roman" w:hAnsi="Times New Roman" w:cs="Times New Roman"/>
          <w:sz w:val="28"/>
          <w:szCs w:val="28"/>
        </w:rPr>
        <w:t>.</w:t>
      </w:r>
    </w:p>
    <w:p w:rsidR="00904B6D" w:rsidRPr="00B35731" w:rsidRDefault="00B35731" w:rsidP="001A6EA1">
      <w:pPr>
        <w:pStyle w:val="afffa"/>
        <w:jc w:val="both"/>
        <w:rPr>
          <w:rFonts w:eastAsiaTheme="minorHAnsi" w:cs="Arial"/>
          <w:b w:val="0"/>
          <w:szCs w:val="20"/>
          <w:lang w:eastAsia="en-US"/>
        </w:rPr>
      </w:pPr>
      <w:r>
        <w:rPr>
          <w:b w:val="0"/>
        </w:rPr>
        <w:t xml:space="preserve">        </w:t>
      </w:r>
      <w:r w:rsidR="0005731F" w:rsidRPr="00B35731">
        <w:rPr>
          <w:b w:val="0"/>
        </w:rPr>
        <w:t>21.</w:t>
      </w:r>
      <w:r w:rsidR="001A6EA1">
        <w:rPr>
          <w:b w:val="0"/>
        </w:rPr>
        <w:t>5</w:t>
      </w:r>
      <w:r w:rsidR="0005731F" w:rsidRPr="00B35731">
        <w:rPr>
          <w:b w:val="0"/>
        </w:rPr>
        <w:t>.</w:t>
      </w:r>
      <w:r w:rsidR="001A6EA1">
        <w:rPr>
          <w:b w:val="0"/>
        </w:rPr>
        <w:t>14</w:t>
      </w:r>
      <w:r w:rsidR="0005731F" w:rsidRPr="00B35731">
        <w:rPr>
          <w:b w:val="0"/>
        </w:rPr>
        <w:t>.</w:t>
      </w:r>
      <w:r>
        <w:rPr>
          <w:b w:val="0"/>
        </w:rPr>
        <w:t xml:space="preserve">     </w:t>
      </w:r>
      <w:r w:rsidR="0005731F" w:rsidRPr="00B35731">
        <w:rPr>
          <w:b w:val="0"/>
        </w:rPr>
        <w:t>Способом фиксации результата административной процедуры по определению возможности присвоения объекту адресации адреса или аннулирования его адреса, является фиксация факта передачи личного дела заявителя и заключения на рассмотрение</w:t>
      </w:r>
      <w:r w:rsidR="002F055C" w:rsidRPr="00B35731">
        <w:rPr>
          <w:b w:val="0"/>
        </w:rPr>
        <w:t xml:space="preserve"> руководителю администрации Пушкинского муниципального района Московской области.</w:t>
      </w:r>
    </w:p>
    <w:p w:rsidR="00B32E39" w:rsidRDefault="00B32E39" w:rsidP="00B32E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E5C">
        <w:rPr>
          <w:rFonts w:ascii="Times New Roman" w:hAnsi="Times New Roman" w:cs="Times New Roman"/>
          <w:sz w:val="28"/>
          <w:szCs w:val="28"/>
        </w:rPr>
        <w:lastRenderedPageBreak/>
        <w:t xml:space="preserve">При обращении заявителя за получением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5A5E5C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служащий </w:t>
      </w:r>
      <w:r w:rsidR="002F055C">
        <w:rPr>
          <w:rFonts w:ascii="Times New Roman" w:hAnsi="Times New Roman"/>
          <w:sz w:val="28"/>
          <w:szCs w:val="28"/>
        </w:rPr>
        <w:t>УСАиГ</w:t>
      </w:r>
      <w:r w:rsidR="002F055C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Pr="005A5E5C">
        <w:rPr>
          <w:rFonts w:ascii="Times New Roman" w:hAnsi="Times New Roman" w:cs="Times New Roman"/>
          <w:sz w:val="28"/>
          <w:szCs w:val="28"/>
        </w:rPr>
        <w:t>направляет на Единый портал государственных и муниципальных услуг (функций) или Портал государственных и муниципальных услуг Московской области посредством технических сре</w:t>
      </w:r>
      <w:proofErr w:type="gramStart"/>
      <w:r w:rsidRPr="005A5E5C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A5E5C">
        <w:rPr>
          <w:rFonts w:ascii="Times New Roman" w:hAnsi="Times New Roman" w:cs="Times New Roman"/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B32E39" w:rsidRDefault="00B32E39" w:rsidP="003217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7C7B" w:rsidRPr="00F250FB" w:rsidRDefault="00737C7B" w:rsidP="003217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</w:t>
      </w:r>
      <w:r w:rsidR="00D83307">
        <w:rPr>
          <w:rFonts w:ascii="Times New Roman" w:hAnsi="Times New Roman" w:cs="Times New Roman"/>
          <w:sz w:val="28"/>
          <w:szCs w:val="28"/>
        </w:rPr>
        <w:t>6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703BF2">
        <w:rPr>
          <w:rFonts w:ascii="Times New Roman" w:hAnsi="Times New Roman" w:cs="Times New Roman"/>
          <w:sz w:val="28"/>
          <w:szCs w:val="28"/>
        </w:rPr>
        <w:t>П</w:t>
      </w:r>
      <w:r w:rsidR="00703BF2" w:rsidRPr="00D91C45">
        <w:rPr>
          <w:rFonts w:ascii="Times New Roman" w:hAnsi="Times New Roman" w:cs="Times New Roman"/>
          <w:sz w:val="28"/>
          <w:szCs w:val="28"/>
        </w:rPr>
        <w:t xml:space="preserve">ринятие решения о предоставлении (об отказе в предоставлении)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703BF2" w:rsidRPr="00D91C45">
        <w:rPr>
          <w:rFonts w:ascii="Times New Roman" w:hAnsi="Times New Roman" w:cs="Times New Roman"/>
          <w:sz w:val="28"/>
          <w:szCs w:val="28"/>
        </w:rPr>
        <w:t>ной услуги</w:t>
      </w:r>
      <w:r w:rsidR="00703BF2">
        <w:rPr>
          <w:rFonts w:ascii="Times New Roman" w:hAnsi="Times New Roman" w:cs="Times New Roman"/>
          <w:sz w:val="28"/>
          <w:szCs w:val="28"/>
        </w:rPr>
        <w:t xml:space="preserve"> и </w:t>
      </w:r>
      <w:r w:rsidR="00703BF2" w:rsidRPr="00856C52">
        <w:rPr>
          <w:rFonts w:ascii="Times New Roman" w:hAnsi="Times New Roman" w:cs="Times New Roman"/>
          <w:sz w:val="28"/>
          <w:szCs w:val="28"/>
        </w:rPr>
        <w:t xml:space="preserve">оформление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703BF2" w:rsidRPr="00856C52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703BF2">
        <w:rPr>
          <w:rFonts w:ascii="Times New Roman" w:hAnsi="Times New Roman" w:cs="Times New Roman"/>
          <w:sz w:val="28"/>
          <w:szCs w:val="28"/>
        </w:rPr>
        <w:t>.</w:t>
      </w:r>
    </w:p>
    <w:p w:rsidR="005A5E5C" w:rsidRPr="005A5E5C" w:rsidRDefault="00737C7B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</w:t>
      </w:r>
      <w:r w:rsidR="00D83307">
        <w:rPr>
          <w:rFonts w:ascii="Times New Roman" w:hAnsi="Times New Roman" w:cs="Times New Roman"/>
          <w:sz w:val="28"/>
          <w:szCs w:val="28"/>
        </w:rPr>
        <w:t>6</w:t>
      </w:r>
      <w:r w:rsidRPr="00F250FB">
        <w:rPr>
          <w:rFonts w:ascii="Times New Roman" w:hAnsi="Times New Roman" w:cs="Times New Roman"/>
          <w:sz w:val="28"/>
          <w:szCs w:val="28"/>
        </w:rPr>
        <w:t xml:space="preserve">.1.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5E5C" w:rsidRPr="005A5E5C">
        <w:rPr>
          <w:rFonts w:ascii="Times New Roman" w:hAnsi="Times New Roman" w:cs="Times New Roman"/>
          <w:sz w:val="28"/>
          <w:szCs w:val="28"/>
        </w:rPr>
        <w:t>ной услуги</w:t>
      </w:r>
      <w:r w:rsidR="00703BF2" w:rsidRPr="00703BF2">
        <w:rPr>
          <w:rFonts w:ascii="Times New Roman" w:hAnsi="Times New Roman" w:cs="Times New Roman"/>
          <w:sz w:val="28"/>
          <w:szCs w:val="28"/>
        </w:rPr>
        <w:t xml:space="preserve"> </w:t>
      </w:r>
      <w:r w:rsidR="00703BF2">
        <w:rPr>
          <w:rFonts w:ascii="Times New Roman" w:hAnsi="Times New Roman" w:cs="Times New Roman"/>
          <w:sz w:val="28"/>
          <w:szCs w:val="28"/>
        </w:rPr>
        <w:t xml:space="preserve">и </w:t>
      </w:r>
      <w:r w:rsidR="00703BF2" w:rsidRPr="00856C52">
        <w:rPr>
          <w:rFonts w:ascii="Times New Roman" w:hAnsi="Times New Roman" w:cs="Times New Roman"/>
          <w:sz w:val="28"/>
          <w:szCs w:val="28"/>
        </w:rPr>
        <w:t>оформлени</w:t>
      </w:r>
      <w:r w:rsidR="00703BF2">
        <w:rPr>
          <w:rFonts w:ascii="Times New Roman" w:hAnsi="Times New Roman" w:cs="Times New Roman"/>
          <w:sz w:val="28"/>
          <w:szCs w:val="28"/>
        </w:rPr>
        <w:t>ю</w:t>
      </w:r>
      <w:r w:rsidR="00703BF2" w:rsidRPr="00856C52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703BF2" w:rsidRPr="00856C52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 является передача </w:t>
      </w:r>
      <w:r w:rsidR="002F055C">
        <w:rPr>
          <w:rFonts w:ascii="Times New Roman" w:hAnsi="Times New Roman"/>
          <w:sz w:val="28"/>
        </w:rPr>
        <w:t xml:space="preserve">руководителю администрации Пушкинского муниципального района Московской области </w:t>
      </w:r>
      <w:r w:rsidR="00DF4958">
        <w:rPr>
          <w:rFonts w:ascii="Times New Roman" w:hAnsi="Times New Roman" w:cs="Times New Roman"/>
          <w:sz w:val="28"/>
          <w:szCs w:val="28"/>
        </w:rPr>
        <w:t xml:space="preserve">проекта постановления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F4958">
        <w:rPr>
          <w:rFonts w:ascii="Times New Roman" w:hAnsi="Times New Roman" w:cs="Times New Roman"/>
          <w:sz w:val="28"/>
          <w:szCs w:val="28"/>
        </w:rPr>
        <w:t>ной услуги</w:t>
      </w:r>
      <w:r w:rsidR="00FE3EA6" w:rsidRPr="00BB380E">
        <w:rPr>
          <w:rFonts w:ascii="Times New Roman" w:hAnsi="Times New Roman" w:cs="Times New Roman"/>
          <w:sz w:val="28"/>
          <w:szCs w:val="28"/>
        </w:rPr>
        <w:t xml:space="preserve"> </w:t>
      </w:r>
      <w:r w:rsidR="00DF4958">
        <w:rPr>
          <w:rFonts w:ascii="Times New Roman" w:hAnsi="Times New Roman" w:cs="Times New Roman"/>
          <w:sz w:val="28"/>
          <w:szCs w:val="28"/>
        </w:rPr>
        <w:t>заявителю</w:t>
      </w:r>
      <w:r w:rsidR="005A5E5C" w:rsidRPr="005A5E5C">
        <w:rPr>
          <w:rFonts w:ascii="Times New Roman" w:hAnsi="Times New Roman" w:cs="Times New Roman"/>
          <w:sz w:val="28"/>
          <w:szCs w:val="28"/>
        </w:rPr>
        <w:t>.</w:t>
      </w:r>
    </w:p>
    <w:p w:rsidR="005A5E5C" w:rsidRDefault="00703BF2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D833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B9378D">
        <w:rPr>
          <w:rFonts w:ascii="Times New Roman" w:hAnsi="Times New Roman" w:cs="Times New Roman"/>
          <w:sz w:val="28"/>
          <w:szCs w:val="28"/>
        </w:rPr>
        <w:t>Р</w:t>
      </w:r>
      <w:r w:rsidR="00B9378D" w:rsidRPr="005A5E5C">
        <w:rPr>
          <w:rFonts w:ascii="Times New Roman" w:hAnsi="Times New Roman" w:cs="Times New Roman"/>
          <w:sz w:val="28"/>
          <w:szCs w:val="28"/>
        </w:rPr>
        <w:t>ешени</w:t>
      </w:r>
      <w:r w:rsidR="00B9378D">
        <w:rPr>
          <w:rFonts w:ascii="Times New Roman" w:hAnsi="Times New Roman" w:cs="Times New Roman"/>
          <w:sz w:val="28"/>
          <w:szCs w:val="28"/>
        </w:rPr>
        <w:t>е</w:t>
      </w:r>
      <w:r w:rsidR="00B9378D" w:rsidRPr="005A5E5C">
        <w:rPr>
          <w:rFonts w:ascii="Times New Roman" w:hAnsi="Times New Roman" w:cs="Times New Roman"/>
          <w:sz w:val="28"/>
          <w:szCs w:val="28"/>
        </w:rPr>
        <w:t xml:space="preserve"> о предоставлении (об отказе в предоставлении)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B9378D" w:rsidRPr="005A5E5C">
        <w:rPr>
          <w:rFonts w:ascii="Times New Roman" w:hAnsi="Times New Roman" w:cs="Times New Roman"/>
          <w:sz w:val="28"/>
          <w:szCs w:val="28"/>
        </w:rPr>
        <w:t>ной услуги</w:t>
      </w:r>
      <w:r w:rsidR="00B9378D">
        <w:rPr>
          <w:rFonts w:ascii="Times New Roman" w:hAnsi="Times New Roman" w:cs="Times New Roman"/>
          <w:sz w:val="28"/>
          <w:szCs w:val="28"/>
        </w:rPr>
        <w:t xml:space="preserve"> принимается</w:t>
      </w:r>
      <w:r w:rsidR="002F055C" w:rsidRPr="002F055C">
        <w:rPr>
          <w:rFonts w:ascii="Times New Roman" w:hAnsi="Times New Roman"/>
          <w:sz w:val="28"/>
        </w:rPr>
        <w:t xml:space="preserve"> </w:t>
      </w:r>
      <w:r w:rsidR="002F055C">
        <w:rPr>
          <w:rFonts w:ascii="Times New Roman" w:hAnsi="Times New Roman"/>
          <w:sz w:val="28"/>
        </w:rPr>
        <w:t xml:space="preserve">руководителем администрации Пушкинского муниципального района Московской области. </w:t>
      </w:r>
      <w:proofErr w:type="gramStart"/>
      <w:r w:rsidR="005A5E5C" w:rsidRPr="005A5E5C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A64493">
        <w:rPr>
          <w:rFonts w:ascii="Times New Roman" w:hAnsi="Times New Roman" w:cs="Times New Roman"/>
          <w:sz w:val="28"/>
          <w:szCs w:val="28"/>
        </w:rPr>
        <w:t xml:space="preserve">муниципальный служащий  </w:t>
      </w:r>
      <w:r w:rsidR="00FA687A">
        <w:rPr>
          <w:rFonts w:ascii="Times New Roman" w:hAnsi="Times New Roman"/>
          <w:sz w:val="28"/>
        </w:rPr>
        <w:t xml:space="preserve">УСАиГ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ной услуги, в течение </w:t>
      </w:r>
      <w:r w:rsidR="00A64493">
        <w:rPr>
          <w:rFonts w:ascii="Times New Roman" w:hAnsi="Times New Roman" w:cs="Times New Roman"/>
          <w:sz w:val="28"/>
          <w:szCs w:val="28"/>
        </w:rPr>
        <w:t>2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6D6CB0">
        <w:rPr>
          <w:rFonts w:ascii="Times New Roman" w:hAnsi="Times New Roman" w:cs="Times New Roman"/>
          <w:sz w:val="28"/>
          <w:szCs w:val="28"/>
        </w:rPr>
        <w:t>рабочих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 дней подготавливает проект уведомления </w:t>
      </w:r>
      <w:r w:rsidR="00347FC5">
        <w:rPr>
          <w:rFonts w:ascii="Times New Roman" w:hAnsi="Times New Roman" w:cs="Times New Roman"/>
          <w:sz w:val="28"/>
          <w:szCs w:val="28"/>
        </w:rPr>
        <w:t>администрации</w:t>
      </w:r>
      <w:r w:rsidR="00A64493">
        <w:rPr>
          <w:rFonts w:ascii="Times New Roman" w:hAnsi="Times New Roman" w:cs="Times New Roman"/>
          <w:sz w:val="28"/>
          <w:szCs w:val="28"/>
        </w:rPr>
        <w:t xml:space="preserve">  </w:t>
      </w:r>
      <w:r w:rsidR="00FA687A">
        <w:rPr>
          <w:rFonts w:ascii="Times New Roman" w:hAnsi="Times New Roman"/>
          <w:sz w:val="28"/>
        </w:rPr>
        <w:t xml:space="preserve">Пушкинского муниципального района Московской области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DF495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F4958">
        <w:rPr>
          <w:rFonts w:ascii="Times New Roman" w:hAnsi="Times New Roman" w:cs="Times New Roman"/>
          <w:sz w:val="28"/>
          <w:szCs w:val="28"/>
        </w:rPr>
        <w:t>ной услуги</w:t>
      </w:r>
      <w:r w:rsidR="00B9378D" w:rsidRPr="00B9378D">
        <w:rPr>
          <w:rFonts w:ascii="Times New Roman" w:hAnsi="Times New Roman" w:cs="Times New Roman"/>
          <w:sz w:val="28"/>
          <w:szCs w:val="28"/>
        </w:rPr>
        <w:t xml:space="preserve"> </w:t>
      </w:r>
      <w:r w:rsidR="005A5E5C" w:rsidRPr="005A5E5C">
        <w:rPr>
          <w:rFonts w:ascii="Times New Roman" w:hAnsi="Times New Roman" w:cs="Times New Roman"/>
          <w:sz w:val="28"/>
          <w:szCs w:val="28"/>
        </w:rPr>
        <w:t>(далее - письмо об отказе) с мотивированным обоснованием причин отказа и со ссылкой на конкретные положения нормативных правовых актов и иных документов, являющихся</w:t>
      </w:r>
      <w:proofErr w:type="gramEnd"/>
      <w:r w:rsidR="005A5E5C" w:rsidRPr="005A5E5C">
        <w:rPr>
          <w:rFonts w:ascii="Times New Roman" w:hAnsi="Times New Roman" w:cs="Times New Roman"/>
          <w:sz w:val="28"/>
          <w:szCs w:val="28"/>
        </w:rPr>
        <w:t xml:space="preserve"> основанием такого отказа, и направляет письмо об отказе на подпись </w:t>
      </w:r>
      <w:r w:rsidR="00FA687A">
        <w:rPr>
          <w:rFonts w:ascii="Times New Roman" w:hAnsi="Times New Roman" w:cs="Times New Roman"/>
          <w:sz w:val="28"/>
          <w:szCs w:val="28"/>
        </w:rPr>
        <w:t>руководителю</w:t>
      </w:r>
      <w:r w:rsidR="00DB6280">
        <w:rPr>
          <w:rFonts w:ascii="Times New Roman" w:hAnsi="Times New Roman"/>
          <w:sz w:val="28"/>
        </w:rPr>
        <w:t xml:space="preserve"> </w:t>
      </w:r>
      <w:r w:rsidR="00B9378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A687A">
        <w:rPr>
          <w:rFonts w:ascii="Times New Roman" w:hAnsi="Times New Roman" w:cs="Times New Roman"/>
          <w:sz w:val="28"/>
          <w:szCs w:val="28"/>
        </w:rPr>
        <w:t>Пушкинского муниципального района.</w:t>
      </w:r>
    </w:p>
    <w:p w:rsidR="00DF4958" w:rsidRDefault="00DF4958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F4958">
        <w:rPr>
          <w:rFonts w:ascii="Times New Roman" w:hAnsi="Times New Roman" w:cs="Times New Roman"/>
          <w:sz w:val="28"/>
          <w:szCs w:val="28"/>
        </w:rPr>
        <w:t xml:space="preserve">осле принятия решения </w:t>
      </w:r>
      <w:r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DF4958">
        <w:rPr>
          <w:rFonts w:ascii="Times New Roman" w:hAnsi="Times New Roman" w:cs="Times New Roman"/>
          <w:sz w:val="28"/>
          <w:szCs w:val="28"/>
        </w:rPr>
        <w:t xml:space="preserve"> готовит проект </w:t>
      </w:r>
      <w:r w:rsidR="007969C5">
        <w:rPr>
          <w:rFonts w:ascii="Times New Roman" w:hAnsi="Times New Roman" w:cs="Times New Roman"/>
          <w:sz w:val="28"/>
          <w:szCs w:val="28"/>
        </w:rPr>
        <w:t xml:space="preserve">постановления о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7969C5">
        <w:rPr>
          <w:rFonts w:ascii="Times New Roman" w:hAnsi="Times New Roman" w:cs="Times New Roman"/>
          <w:sz w:val="28"/>
          <w:szCs w:val="28"/>
        </w:rPr>
        <w:t>ной услуги и</w:t>
      </w:r>
      <w:r w:rsidRPr="00DF4958">
        <w:rPr>
          <w:rFonts w:ascii="Times New Roman" w:hAnsi="Times New Roman" w:cs="Times New Roman"/>
          <w:sz w:val="28"/>
          <w:szCs w:val="28"/>
        </w:rPr>
        <w:t xml:space="preserve"> направляет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="00FA687A">
        <w:rPr>
          <w:rFonts w:ascii="Times New Roman" w:hAnsi="Times New Roman" w:cs="Times New Roman"/>
          <w:sz w:val="28"/>
          <w:szCs w:val="28"/>
        </w:rPr>
        <w:t xml:space="preserve"> </w:t>
      </w:r>
      <w:r w:rsidR="00FA687A">
        <w:rPr>
          <w:rFonts w:ascii="Times New Roman" w:hAnsi="Times New Roman"/>
          <w:sz w:val="28"/>
        </w:rPr>
        <w:t xml:space="preserve">УСАиГ </w:t>
      </w:r>
      <w:r>
        <w:rPr>
          <w:rFonts w:ascii="Times New Roman" w:hAnsi="Times New Roman" w:cs="Times New Roman"/>
          <w:sz w:val="28"/>
          <w:szCs w:val="28"/>
        </w:rPr>
        <w:t>для рассмотрения и подписания.</w:t>
      </w:r>
    </w:p>
    <w:p w:rsidR="005A5E5C" w:rsidRPr="005A5E5C" w:rsidRDefault="002E1E67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D833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7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принятию решения о предоставлении (об отказе в предоставлении)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347FC5">
        <w:rPr>
          <w:rFonts w:ascii="Times New Roman" w:hAnsi="Times New Roman" w:cs="Times New Roman"/>
          <w:sz w:val="28"/>
          <w:szCs w:val="28"/>
        </w:rPr>
        <w:t xml:space="preserve">и </w:t>
      </w:r>
      <w:r w:rsidR="00347FC5" w:rsidRPr="00856C52">
        <w:rPr>
          <w:rFonts w:ascii="Times New Roman" w:hAnsi="Times New Roman" w:cs="Times New Roman"/>
          <w:sz w:val="28"/>
          <w:szCs w:val="28"/>
        </w:rPr>
        <w:t>оформлени</w:t>
      </w:r>
      <w:r w:rsidR="00347FC5">
        <w:rPr>
          <w:rFonts w:ascii="Times New Roman" w:hAnsi="Times New Roman" w:cs="Times New Roman"/>
          <w:sz w:val="28"/>
          <w:szCs w:val="28"/>
        </w:rPr>
        <w:t>ю</w:t>
      </w:r>
      <w:r w:rsidR="00347FC5" w:rsidRPr="00856C52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347FC5" w:rsidRPr="00856C52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347FC5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не может превышать </w:t>
      </w:r>
      <w:r w:rsidR="006D6CB0">
        <w:rPr>
          <w:rFonts w:ascii="Times New Roman" w:hAnsi="Times New Roman" w:cs="Times New Roman"/>
          <w:sz w:val="28"/>
          <w:szCs w:val="28"/>
        </w:rPr>
        <w:t>3</w:t>
      </w:r>
      <w:r w:rsidR="00DF4958">
        <w:rPr>
          <w:rFonts w:ascii="Times New Roman" w:hAnsi="Times New Roman" w:cs="Times New Roman"/>
          <w:sz w:val="28"/>
          <w:szCs w:val="28"/>
        </w:rPr>
        <w:t xml:space="preserve"> </w:t>
      </w:r>
      <w:r w:rsidR="006D6CB0">
        <w:rPr>
          <w:rFonts w:ascii="Times New Roman" w:hAnsi="Times New Roman" w:cs="Times New Roman"/>
          <w:sz w:val="28"/>
          <w:szCs w:val="28"/>
        </w:rPr>
        <w:t>рабочих</w:t>
      </w:r>
      <w:r w:rsidR="00DF4958">
        <w:rPr>
          <w:rFonts w:ascii="Times New Roman" w:hAnsi="Times New Roman" w:cs="Times New Roman"/>
          <w:sz w:val="28"/>
          <w:szCs w:val="28"/>
        </w:rPr>
        <w:t xml:space="preserve"> дней</w:t>
      </w:r>
      <w:r w:rsidR="00B9378D">
        <w:rPr>
          <w:rFonts w:ascii="Times New Roman" w:hAnsi="Times New Roman" w:cs="Times New Roman"/>
          <w:sz w:val="28"/>
          <w:szCs w:val="28"/>
        </w:rPr>
        <w:t>.</w:t>
      </w:r>
    </w:p>
    <w:p w:rsidR="005A5E5C" w:rsidRDefault="00347FC5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D833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7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 </w:t>
      </w:r>
      <w:r w:rsidR="00FA687A">
        <w:rPr>
          <w:rFonts w:ascii="Times New Roman" w:hAnsi="Times New Roman"/>
          <w:sz w:val="28"/>
        </w:rPr>
        <w:t xml:space="preserve">УСАиГ </w:t>
      </w:r>
      <w:r w:rsidRPr="005A5E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A687A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A5E5C" w:rsidRPr="005A5E5C">
        <w:rPr>
          <w:rFonts w:ascii="Times New Roman" w:hAnsi="Times New Roman" w:cs="Times New Roman"/>
          <w:sz w:val="28"/>
          <w:szCs w:val="28"/>
        </w:rPr>
        <w:t>направляет на Единый портал государственных и муниципальных услуг (функций)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B4473" w:rsidRDefault="00F25BEB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BEB">
        <w:rPr>
          <w:rFonts w:ascii="Times New Roman" w:hAnsi="Times New Roman" w:cs="Times New Roman"/>
          <w:sz w:val="28"/>
          <w:szCs w:val="28"/>
        </w:rPr>
        <w:lastRenderedPageBreak/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33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78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EB4473" w:rsidRPr="005A5E5C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в предоставлении) </w:t>
      </w:r>
      <w:r w:rsidR="0002487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B4473" w:rsidRPr="005A5E5C">
        <w:rPr>
          <w:rFonts w:ascii="Times New Roman" w:hAnsi="Times New Roman" w:cs="Times New Roman"/>
          <w:sz w:val="28"/>
          <w:szCs w:val="28"/>
        </w:rPr>
        <w:t xml:space="preserve"> является наличие или отсутствие оснований, указанных в пункте </w:t>
      </w:r>
      <w:r w:rsidR="00EB4473">
        <w:rPr>
          <w:rFonts w:ascii="Times New Roman" w:hAnsi="Times New Roman" w:cs="Times New Roman"/>
          <w:sz w:val="28"/>
          <w:szCs w:val="28"/>
        </w:rPr>
        <w:t>14</w:t>
      </w:r>
      <w:r w:rsidR="00EB4473"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="00EB4473" w:rsidRPr="005A5E5C">
        <w:rPr>
          <w:rFonts w:ascii="Times New Roman" w:hAnsi="Times New Roman" w:cs="Times New Roman"/>
          <w:sz w:val="28"/>
          <w:szCs w:val="28"/>
        </w:rPr>
        <w:t>.</w:t>
      </w:r>
    </w:p>
    <w:p w:rsidR="005A5E5C" w:rsidRDefault="00EB4473" w:rsidP="005A5E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21.6.6. 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5A5E5C" w:rsidRPr="005A5E5C">
        <w:rPr>
          <w:rFonts w:ascii="Times New Roman" w:hAnsi="Times New Roman" w:cs="Times New Roman"/>
          <w:sz w:val="28"/>
          <w:szCs w:val="28"/>
        </w:rPr>
        <w:t>ной услуги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C3644E">
        <w:rPr>
          <w:rFonts w:ascii="Times New Roman" w:hAnsi="Times New Roman" w:cs="Times New Roman"/>
          <w:sz w:val="28"/>
          <w:szCs w:val="28"/>
        </w:rPr>
        <w:t xml:space="preserve">и </w:t>
      </w:r>
      <w:r w:rsidR="00C3644E" w:rsidRPr="00856C52">
        <w:rPr>
          <w:rFonts w:ascii="Times New Roman" w:hAnsi="Times New Roman" w:cs="Times New Roman"/>
          <w:sz w:val="28"/>
          <w:szCs w:val="28"/>
        </w:rPr>
        <w:t>оформлени</w:t>
      </w:r>
      <w:r w:rsidR="00C3644E">
        <w:rPr>
          <w:rFonts w:ascii="Times New Roman" w:hAnsi="Times New Roman" w:cs="Times New Roman"/>
          <w:sz w:val="28"/>
          <w:szCs w:val="28"/>
        </w:rPr>
        <w:t>ю</w:t>
      </w:r>
      <w:r w:rsidR="00C3644E" w:rsidRPr="00856C52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C3644E" w:rsidRPr="00856C52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5A5E5C" w:rsidRPr="005A5E5C">
        <w:rPr>
          <w:rFonts w:ascii="Times New Roman" w:hAnsi="Times New Roman" w:cs="Times New Roman"/>
          <w:sz w:val="28"/>
          <w:szCs w:val="28"/>
        </w:rPr>
        <w:t xml:space="preserve"> является постановление </w:t>
      </w:r>
      <w:r w:rsidR="003F5F61" w:rsidRPr="005A5E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F5F61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</w:t>
      </w:r>
      <w:r w:rsidR="00535A2B">
        <w:rPr>
          <w:rFonts w:ascii="Times New Roman" w:hAnsi="Times New Roman" w:cs="Times New Roman"/>
          <w:sz w:val="28"/>
          <w:szCs w:val="28"/>
        </w:rPr>
        <w:t xml:space="preserve">о </w:t>
      </w:r>
      <w:r w:rsidR="00DF4958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7969C5">
        <w:rPr>
          <w:rFonts w:ascii="Times New Roman" w:hAnsi="Times New Roman" w:cs="Times New Roman"/>
          <w:sz w:val="28"/>
          <w:szCs w:val="28"/>
        </w:rPr>
        <w:t>ной услуги либо уведомлени</w:t>
      </w:r>
      <w:r w:rsidR="00DF4958">
        <w:rPr>
          <w:rFonts w:ascii="Times New Roman" w:hAnsi="Times New Roman" w:cs="Times New Roman"/>
          <w:sz w:val="28"/>
          <w:szCs w:val="28"/>
        </w:rPr>
        <w:t>е об отказе</w:t>
      </w:r>
      <w:r w:rsidR="005A5E5C" w:rsidRPr="005A5E5C">
        <w:rPr>
          <w:rFonts w:ascii="Times New Roman" w:hAnsi="Times New Roman" w:cs="Times New Roman"/>
          <w:sz w:val="28"/>
          <w:szCs w:val="28"/>
        </w:rPr>
        <w:t>.</w:t>
      </w:r>
    </w:p>
    <w:p w:rsidR="00EB4473" w:rsidRDefault="00EB4473" w:rsidP="00EB44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21.6.7. </w:t>
      </w:r>
      <w:r w:rsidRPr="008725E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</w:t>
      </w:r>
      <w:r>
        <w:rPr>
          <w:rFonts w:ascii="Times New Roman" w:hAnsi="Times New Roman" w:cs="Times New Roman"/>
          <w:sz w:val="28"/>
          <w:szCs w:val="28"/>
        </w:rPr>
        <w:t xml:space="preserve">процедуры по </w:t>
      </w:r>
      <w:r w:rsidRPr="005A5E5C">
        <w:rPr>
          <w:rFonts w:ascii="Times New Roman" w:hAnsi="Times New Roman" w:cs="Times New Roman"/>
          <w:sz w:val="28"/>
          <w:szCs w:val="28"/>
        </w:rPr>
        <w:t xml:space="preserve">принятию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Pr="005A5E5C">
        <w:rPr>
          <w:rFonts w:ascii="Times New Roman" w:hAnsi="Times New Roman" w:cs="Times New Roman"/>
          <w:sz w:val="28"/>
          <w:szCs w:val="28"/>
        </w:rPr>
        <w:t xml:space="preserve">ой услуги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56C52">
        <w:rPr>
          <w:rFonts w:ascii="Times New Roman" w:hAnsi="Times New Roman" w:cs="Times New Roman"/>
          <w:sz w:val="28"/>
          <w:szCs w:val="28"/>
        </w:rPr>
        <w:t>оформлени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56C52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</w:t>
      </w:r>
      <w:r w:rsidRPr="00856C52">
        <w:rPr>
          <w:rFonts w:ascii="Times New Roman" w:hAnsi="Times New Roman" w:cs="Times New Roman"/>
          <w:sz w:val="28"/>
          <w:szCs w:val="28"/>
        </w:rPr>
        <w:t>ой услуги заявителю</w:t>
      </w:r>
      <w:r w:rsidRPr="008725EA">
        <w:rPr>
          <w:rFonts w:ascii="Times New Roman" w:hAnsi="Times New Roman" w:cs="Times New Roman"/>
          <w:sz w:val="28"/>
          <w:szCs w:val="28"/>
        </w:rPr>
        <w:t>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5E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регистрация утвержденного постановления</w:t>
      </w:r>
      <w:r w:rsidRPr="005A5E5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3F5F61">
        <w:rPr>
          <w:rFonts w:ascii="Times New Roman" w:hAnsi="Times New Roman" w:cs="Times New Roman"/>
          <w:sz w:val="28"/>
          <w:szCs w:val="28"/>
        </w:rPr>
        <w:t>ей</w:t>
      </w:r>
      <w:r w:rsidRPr="005A5E5C">
        <w:rPr>
          <w:rFonts w:ascii="Times New Roman" w:hAnsi="Times New Roman" w:cs="Times New Roman"/>
          <w:sz w:val="28"/>
          <w:szCs w:val="28"/>
        </w:rPr>
        <w:t xml:space="preserve"> </w:t>
      </w:r>
      <w:r w:rsidR="003F5F61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5A5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услуги заявителю</w:t>
      </w:r>
      <w:r w:rsidRPr="005A5E5C">
        <w:rPr>
          <w:rFonts w:ascii="Times New Roman" w:hAnsi="Times New Roman" w:cs="Times New Roman"/>
          <w:sz w:val="28"/>
          <w:szCs w:val="28"/>
        </w:rPr>
        <w:t xml:space="preserve"> (уведомление об отказе)</w:t>
      </w:r>
      <w:r w:rsidRPr="008725EA">
        <w:rPr>
          <w:rFonts w:ascii="Times New Roman" w:hAnsi="Times New Roman" w:cs="Times New Roman"/>
          <w:sz w:val="28"/>
          <w:szCs w:val="28"/>
        </w:rPr>
        <w:t>.</w:t>
      </w:r>
    </w:p>
    <w:p w:rsidR="007E636D" w:rsidRDefault="007E636D" w:rsidP="001E62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6272" w:rsidRPr="00F250FB" w:rsidRDefault="001E6272" w:rsidP="001E62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</w:t>
      </w:r>
      <w:r w:rsidR="00D83307">
        <w:rPr>
          <w:rFonts w:ascii="Times New Roman" w:hAnsi="Times New Roman" w:cs="Times New Roman"/>
          <w:sz w:val="28"/>
          <w:szCs w:val="28"/>
        </w:rPr>
        <w:t>7</w:t>
      </w:r>
      <w:r w:rsidRPr="00F250FB">
        <w:rPr>
          <w:rFonts w:ascii="Times New Roman" w:hAnsi="Times New Roman" w:cs="Times New Roman"/>
          <w:sz w:val="28"/>
          <w:szCs w:val="28"/>
        </w:rPr>
        <w:t xml:space="preserve">. </w:t>
      </w:r>
      <w:r w:rsidR="00DC23A1">
        <w:rPr>
          <w:rFonts w:ascii="Times New Roman" w:hAnsi="Times New Roman" w:cs="Times New Roman"/>
          <w:sz w:val="28"/>
          <w:szCs w:val="28"/>
        </w:rPr>
        <w:t xml:space="preserve"> </w:t>
      </w:r>
      <w:r w:rsidR="008537D1">
        <w:rPr>
          <w:rFonts w:ascii="Times New Roman" w:hAnsi="Times New Roman" w:cs="Times New Roman"/>
          <w:sz w:val="28"/>
          <w:szCs w:val="28"/>
        </w:rPr>
        <w:t xml:space="preserve">Выдача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537D1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C3644E" w:rsidRPr="00C3644E" w:rsidRDefault="001E6272" w:rsidP="00C36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21.7.1.</w:t>
      </w:r>
      <w:r w:rsidR="00082025"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</w:t>
      </w:r>
      <w:r w:rsidR="008537D1">
        <w:rPr>
          <w:rFonts w:ascii="Times New Roman" w:hAnsi="Times New Roman" w:cs="Times New Roman"/>
          <w:sz w:val="28"/>
          <w:szCs w:val="28"/>
        </w:rPr>
        <w:t xml:space="preserve">выдаче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8537D1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, является наличие утвержденного постановления администрации </w:t>
      </w:r>
      <w:r w:rsidR="003F5F61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</w:t>
      </w:r>
      <w:r w:rsidR="00535A2B">
        <w:rPr>
          <w:rFonts w:ascii="Times New Roman" w:hAnsi="Times New Roman" w:cs="Times New Roman"/>
          <w:sz w:val="28"/>
          <w:szCs w:val="28"/>
        </w:rPr>
        <w:t xml:space="preserve">о </w:t>
      </w:r>
      <w:r w:rsidR="00F1433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F1433C">
        <w:rPr>
          <w:rFonts w:ascii="Times New Roman" w:hAnsi="Times New Roman" w:cs="Times New Roman"/>
          <w:sz w:val="28"/>
          <w:szCs w:val="28"/>
        </w:rPr>
        <w:t>ной услуги заявителю.</w:t>
      </w:r>
    </w:p>
    <w:p w:rsidR="00D90C86" w:rsidRPr="00D90C86" w:rsidRDefault="00535A2B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21.7.2.</w:t>
      </w:r>
      <w:r w:rsidR="00D90C86">
        <w:t xml:space="preserve"> </w:t>
      </w:r>
      <w:r w:rsidR="00D90C86" w:rsidRPr="00D90C86">
        <w:rPr>
          <w:rFonts w:ascii="Times New Roman" w:hAnsi="Times New Roman" w:cs="Times New Roman"/>
          <w:sz w:val="28"/>
          <w:szCs w:val="28"/>
        </w:rPr>
        <w:t xml:space="preserve">Выдача (направление) уведомления об исполнении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0C86" w:rsidRPr="00D90C86">
        <w:rPr>
          <w:rFonts w:ascii="Times New Roman" w:hAnsi="Times New Roman" w:cs="Times New Roman"/>
          <w:sz w:val="28"/>
          <w:szCs w:val="28"/>
        </w:rPr>
        <w:t>ной услуги осуществляется способом, указанным заявителем в заявлении, в том числе:</w:t>
      </w:r>
    </w:p>
    <w:p w:rsidR="00D90C86" w:rsidRPr="00D90C86" w:rsidRDefault="00D90C86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C86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3F5F61">
        <w:rPr>
          <w:rFonts w:ascii="Times New Roman" w:hAnsi="Times New Roman"/>
          <w:sz w:val="28"/>
          <w:szCs w:val="28"/>
        </w:rPr>
        <w:t>УСАиГ</w:t>
      </w:r>
      <w:r w:rsidRPr="00D90C86">
        <w:rPr>
          <w:rFonts w:ascii="Times New Roman" w:hAnsi="Times New Roman" w:cs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F5F61">
        <w:rPr>
          <w:rFonts w:ascii="Times New Roman" w:hAnsi="Times New Roman" w:cs="Times New Roman"/>
          <w:sz w:val="28"/>
          <w:szCs w:val="28"/>
        </w:rPr>
        <w:t>Пушкинского муниципального района</w:t>
      </w:r>
      <w:r w:rsidRPr="00D90C86">
        <w:rPr>
          <w:rFonts w:ascii="Times New Roman" w:hAnsi="Times New Roman" w:cs="Times New Roman"/>
          <w:sz w:val="28"/>
          <w:szCs w:val="28"/>
        </w:rPr>
        <w:t>;</w:t>
      </w:r>
    </w:p>
    <w:p w:rsidR="00D90C86" w:rsidRPr="00D90C86" w:rsidRDefault="00D90C86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C86">
        <w:rPr>
          <w:rFonts w:ascii="Times New Roman" w:hAnsi="Times New Roman" w:cs="Times New Roman"/>
          <w:sz w:val="28"/>
          <w:szCs w:val="28"/>
        </w:rPr>
        <w:t>при личном обращении в многофункциональный центр;</w:t>
      </w:r>
    </w:p>
    <w:p w:rsidR="00D90C86" w:rsidRPr="00D90C86" w:rsidRDefault="00D90C86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C86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D90C86" w:rsidRDefault="00D90C86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C86">
        <w:rPr>
          <w:rFonts w:ascii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D90C86" w:rsidRPr="00D90C86" w:rsidRDefault="00D90C86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C86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="003F5F61">
        <w:rPr>
          <w:rFonts w:ascii="Times New Roman" w:hAnsi="Times New Roman"/>
          <w:sz w:val="28"/>
          <w:szCs w:val="28"/>
        </w:rPr>
        <w:t>УСАиГ</w:t>
      </w:r>
      <w:r w:rsidRPr="00D90C86">
        <w:rPr>
          <w:rFonts w:ascii="Times New Roman" w:hAnsi="Times New Roman" w:cs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F5F61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D90C86">
        <w:rPr>
          <w:rFonts w:ascii="Times New Roman" w:hAnsi="Times New Roman" w:cs="Times New Roman"/>
          <w:sz w:val="28"/>
          <w:szCs w:val="28"/>
        </w:rPr>
        <w:t xml:space="preserve">направляет результат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D90C86">
        <w:rPr>
          <w:rFonts w:ascii="Times New Roman" w:hAnsi="Times New Roman" w:cs="Times New Roman"/>
          <w:sz w:val="28"/>
          <w:szCs w:val="28"/>
        </w:rPr>
        <w:t xml:space="preserve">ной услуги в многофункциональный центр в срок, установленный в соглашении, заключенным между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0C8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3F5F61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D90C86">
        <w:rPr>
          <w:rFonts w:ascii="Times New Roman" w:hAnsi="Times New Roman" w:cs="Times New Roman"/>
          <w:sz w:val="28"/>
          <w:szCs w:val="28"/>
        </w:rPr>
        <w:t>и многофункциональным центром.</w:t>
      </w:r>
    </w:p>
    <w:p w:rsidR="00D90C86" w:rsidRDefault="00D90C86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C86">
        <w:rPr>
          <w:rFonts w:ascii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2717EB" w:rsidRPr="003F5F61">
        <w:rPr>
          <w:rFonts w:ascii="Times New Roman" w:hAnsi="Times New Roman" w:cs="Times New Roman"/>
          <w:sz w:val="28"/>
          <w:szCs w:val="28"/>
        </w:rPr>
        <w:t>государствен</w:t>
      </w:r>
      <w:r w:rsidRPr="003F5F61">
        <w:rPr>
          <w:rFonts w:ascii="Times New Roman" w:hAnsi="Times New Roman" w:cs="Times New Roman"/>
          <w:sz w:val="28"/>
          <w:szCs w:val="28"/>
        </w:rPr>
        <w:t>ной услуги, осуществляется многофункциональными центрами в соответствии с заключенными в установленном порядке соглашениями о взаимодействии,</w:t>
      </w:r>
      <w:r w:rsidRPr="00D90C86">
        <w:rPr>
          <w:rFonts w:ascii="Times New Roman" w:hAnsi="Times New Roman" w:cs="Times New Roman"/>
          <w:sz w:val="28"/>
          <w:szCs w:val="28"/>
        </w:rPr>
        <w:t xml:space="preserve"> если исполнение данной процедуры предусмотрено заключенными соглашениями.</w:t>
      </w:r>
    </w:p>
    <w:p w:rsidR="00C3644E" w:rsidRPr="00C3644E" w:rsidRDefault="00C3644E" w:rsidP="00D90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644E">
        <w:rPr>
          <w:rFonts w:ascii="Times New Roman" w:hAnsi="Times New Roman" w:cs="Times New Roman"/>
          <w:sz w:val="28"/>
          <w:szCs w:val="28"/>
        </w:rPr>
        <w:t xml:space="preserve">После устранения обстоятельств, послуживших основанием для отказа в предоставлении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C3644E">
        <w:rPr>
          <w:rFonts w:ascii="Times New Roman" w:hAnsi="Times New Roman" w:cs="Times New Roman"/>
          <w:sz w:val="28"/>
          <w:szCs w:val="28"/>
        </w:rPr>
        <w:t xml:space="preserve">ной услуги, заявитель имеет право повторно обратиться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C3644E">
        <w:rPr>
          <w:rFonts w:ascii="Times New Roman" w:hAnsi="Times New Roman" w:cs="Times New Roman"/>
          <w:sz w:val="28"/>
          <w:szCs w:val="28"/>
        </w:rPr>
        <w:t>ной услуги.</w:t>
      </w:r>
    </w:p>
    <w:p w:rsidR="00C3644E" w:rsidRPr="00C3644E" w:rsidRDefault="00535A2B" w:rsidP="00C36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21.7.3. 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0D18CE" w:rsidRPr="00C3644E">
        <w:rPr>
          <w:rFonts w:ascii="Times New Roman" w:hAnsi="Times New Roman" w:cs="Times New Roman"/>
          <w:sz w:val="28"/>
          <w:szCs w:val="28"/>
        </w:rPr>
        <w:t xml:space="preserve">по </w:t>
      </w:r>
      <w:r w:rsidR="000D18CE">
        <w:rPr>
          <w:rFonts w:ascii="Times New Roman" w:hAnsi="Times New Roman" w:cs="Times New Roman"/>
          <w:sz w:val="28"/>
          <w:szCs w:val="28"/>
        </w:rPr>
        <w:t xml:space="preserve">выдаче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0D18CE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, не превышает </w:t>
      </w:r>
      <w:r w:rsidR="006D6C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CB0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 дн</w:t>
      </w:r>
      <w:r w:rsidR="006D6CB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6900" w:rsidRDefault="00535A2B" w:rsidP="00C36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21.7.4. </w:t>
      </w:r>
      <w:r w:rsidR="00D96900" w:rsidRPr="00394F10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выполнения административной процедуры </w:t>
      </w:r>
      <w:r w:rsidR="00D96900" w:rsidRPr="00C3644E">
        <w:rPr>
          <w:rFonts w:ascii="Times New Roman" w:hAnsi="Times New Roman" w:cs="Times New Roman"/>
          <w:sz w:val="28"/>
          <w:szCs w:val="28"/>
        </w:rPr>
        <w:t xml:space="preserve">по выдаче (направлению) документа, являющегося результатом предоставления </w:t>
      </w:r>
      <w:r w:rsidR="00D96900">
        <w:rPr>
          <w:rFonts w:ascii="Times New Roman" w:hAnsi="Times New Roman" w:cs="Times New Roman"/>
          <w:sz w:val="28"/>
          <w:szCs w:val="28"/>
        </w:rPr>
        <w:t>государствен</w:t>
      </w:r>
      <w:r w:rsidR="00D96900" w:rsidRPr="00C3644E">
        <w:rPr>
          <w:rFonts w:ascii="Times New Roman" w:hAnsi="Times New Roman" w:cs="Times New Roman"/>
          <w:sz w:val="28"/>
          <w:szCs w:val="28"/>
        </w:rPr>
        <w:t>ной услуги</w:t>
      </w:r>
      <w:r w:rsidR="00D96900">
        <w:rPr>
          <w:rFonts w:ascii="Times New Roman" w:hAnsi="Times New Roman" w:cs="Times New Roman"/>
          <w:sz w:val="28"/>
          <w:szCs w:val="28"/>
        </w:rPr>
        <w:t>,</w:t>
      </w:r>
      <w:r w:rsidR="00D96900" w:rsidRPr="00394F10">
        <w:rPr>
          <w:rFonts w:ascii="Times New Roman" w:hAnsi="Times New Roman" w:cs="Times New Roman"/>
          <w:sz w:val="28"/>
          <w:szCs w:val="28"/>
        </w:rPr>
        <w:t xml:space="preserve"> является поступление </w:t>
      </w:r>
      <w:r w:rsidR="00D96900" w:rsidRPr="00C3644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3F5F61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="00D96900">
        <w:rPr>
          <w:rFonts w:ascii="Times New Roman" w:hAnsi="Times New Roman" w:cs="Times New Roman"/>
          <w:sz w:val="28"/>
          <w:szCs w:val="28"/>
        </w:rPr>
        <w:t>о</w:t>
      </w:r>
      <w:r w:rsidR="00D96900"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D96900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="00D96900" w:rsidRPr="00C3644E">
        <w:rPr>
          <w:rFonts w:ascii="Times New Roman" w:hAnsi="Times New Roman" w:cs="Times New Roman"/>
          <w:sz w:val="28"/>
          <w:szCs w:val="28"/>
        </w:rPr>
        <w:t xml:space="preserve"> (уведомление об отказе)</w:t>
      </w:r>
      <w:r w:rsidR="00D96900">
        <w:rPr>
          <w:rFonts w:ascii="Times New Roman" w:hAnsi="Times New Roman" w:cs="Times New Roman"/>
          <w:sz w:val="28"/>
          <w:szCs w:val="28"/>
        </w:rPr>
        <w:t>.</w:t>
      </w:r>
    </w:p>
    <w:p w:rsidR="002C3AC5" w:rsidRDefault="00D96900" w:rsidP="00C36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21.7.5. 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D90C86" w:rsidRPr="00C3644E">
        <w:rPr>
          <w:rFonts w:ascii="Times New Roman" w:hAnsi="Times New Roman" w:cs="Times New Roman"/>
          <w:sz w:val="28"/>
          <w:szCs w:val="28"/>
        </w:rPr>
        <w:t xml:space="preserve">по </w:t>
      </w:r>
      <w:r w:rsidR="00D90C86">
        <w:rPr>
          <w:rFonts w:ascii="Times New Roman" w:hAnsi="Times New Roman" w:cs="Times New Roman"/>
          <w:sz w:val="28"/>
          <w:szCs w:val="28"/>
        </w:rPr>
        <w:t xml:space="preserve">выдаче результата предоставления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="00D90C86">
        <w:rPr>
          <w:rFonts w:ascii="Times New Roman" w:hAnsi="Times New Roman" w:cs="Times New Roman"/>
          <w:sz w:val="28"/>
          <w:szCs w:val="28"/>
        </w:rPr>
        <w:t>ной услуги заявителю</w:t>
      </w:r>
      <w:r w:rsidR="00C3644E" w:rsidRPr="00C3644E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="000D18CE" w:rsidRPr="000D18CE">
        <w:rPr>
          <w:rFonts w:ascii="Times New Roman" w:hAnsi="Times New Roman" w:cs="Times New Roman"/>
          <w:sz w:val="28"/>
          <w:szCs w:val="28"/>
        </w:rPr>
        <w:t>соответствующ</w:t>
      </w:r>
      <w:r w:rsidR="000D18CE">
        <w:rPr>
          <w:rFonts w:ascii="Times New Roman" w:hAnsi="Times New Roman" w:cs="Times New Roman"/>
          <w:sz w:val="28"/>
          <w:szCs w:val="28"/>
        </w:rPr>
        <w:t>ий документ</w:t>
      </w:r>
      <w:r w:rsidR="000D18CE" w:rsidRPr="000D18CE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r w:rsidR="000D18CE">
        <w:rPr>
          <w:rFonts w:ascii="Times New Roman" w:hAnsi="Times New Roman" w:cs="Times New Roman"/>
          <w:sz w:val="28"/>
          <w:szCs w:val="28"/>
        </w:rPr>
        <w:t xml:space="preserve">пункте 6 настоящего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="00C3644E" w:rsidRPr="00C3644E">
        <w:rPr>
          <w:rFonts w:ascii="Times New Roman" w:hAnsi="Times New Roman" w:cs="Times New Roman"/>
          <w:sz w:val="28"/>
          <w:szCs w:val="28"/>
        </w:rPr>
        <w:t>.</w:t>
      </w:r>
    </w:p>
    <w:p w:rsidR="00C3644E" w:rsidRDefault="00C3644E" w:rsidP="00C36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644E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2717EB">
        <w:rPr>
          <w:rFonts w:ascii="Times New Roman" w:hAnsi="Times New Roman" w:cs="Times New Roman"/>
          <w:sz w:val="28"/>
          <w:szCs w:val="28"/>
        </w:rPr>
        <w:t>государствен</w:t>
      </w:r>
      <w:r w:rsidRPr="00C3644E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 </w:t>
      </w:r>
      <w:r w:rsidR="00BB065B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065B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C3644E">
        <w:rPr>
          <w:rFonts w:ascii="Times New Roman" w:hAnsi="Times New Roman" w:cs="Times New Roman"/>
          <w:sz w:val="28"/>
          <w:szCs w:val="28"/>
        </w:rPr>
        <w:t>направляет на Единый портал государственных и муниципальных услуг (функций)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96900" w:rsidRPr="00F250FB" w:rsidRDefault="00D96900" w:rsidP="00C364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21.7.6. </w:t>
      </w:r>
      <w:r w:rsidRPr="008725E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</w:t>
      </w:r>
      <w:r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C3644E">
        <w:rPr>
          <w:rFonts w:ascii="Times New Roman" w:hAnsi="Times New Roman" w:cs="Times New Roman"/>
          <w:sz w:val="28"/>
          <w:szCs w:val="28"/>
        </w:rPr>
        <w:t xml:space="preserve">по выдаче документа, являющегося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</w:t>
      </w:r>
      <w:r w:rsidRPr="00C3644E">
        <w:rPr>
          <w:rFonts w:ascii="Times New Roman" w:hAnsi="Times New Roman" w:cs="Times New Roman"/>
          <w:sz w:val="28"/>
          <w:szCs w:val="28"/>
        </w:rPr>
        <w:t xml:space="preserve">ной услуги, </w:t>
      </w:r>
      <w:r w:rsidRPr="008725EA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5E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регистрация постановления о предоставлении государственной услуги</w:t>
      </w:r>
      <w:r w:rsidRPr="00C3644E">
        <w:rPr>
          <w:rFonts w:ascii="Times New Roman" w:hAnsi="Times New Roman" w:cs="Times New Roman"/>
          <w:sz w:val="28"/>
          <w:szCs w:val="28"/>
        </w:rPr>
        <w:t xml:space="preserve"> или уведомления об отказе</w:t>
      </w:r>
      <w:r w:rsidRPr="008725EA">
        <w:rPr>
          <w:rFonts w:ascii="Times New Roman" w:hAnsi="Times New Roman" w:cs="Times New Roman"/>
          <w:sz w:val="28"/>
          <w:szCs w:val="28"/>
        </w:rPr>
        <w:t>.</w:t>
      </w:r>
    </w:p>
    <w:p w:rsidR="00A53499" w:rsidRPr="00F250FB" w:rsidRDefault="00A53499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81E" w:rsidRPr="00F250FB" w:rsidRDefault="00DC681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50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F250F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250FB">
        <w:rPr>
          <w:rFonts w:ascii="Times New Roman" w:hAnsi="Times New Roman" w:cs="Times New Roman"/>
          <w:b/>
          <w:sz w:val="28"/>
          <w:szCs w:val="28"/>
        </w:rPr>
        <w:t>. Порядок и формы контроля за исполнением</w:t>
      </w:r>
    </w:p>
    <w:p w:rsidR="00DF731A" w:rsidRPr="00F250FB" w:rsidRDefault="00B35731" w:rsidP="00DF731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Временного порядка</w:t>
      </w:r>
      <w:r w:rsidR="00DF731A" w:rsidRPr="00F250FB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  <w:r w:rsidR="00263C51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DF731A" w:rsidRPr="00F250F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DF731A" w:rsidRPr="00F250FB" w:rsidRDefault="00DF731A" w:rsidP="00DF7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22.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44E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BB065B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 Московской области </w:t>
      </w:r>
      <w:r w:rsidRPr="00F250FB">
        <w:rPr>
          <w:rFonts w:ascii="Times New Roman" w:hAnsi="Times New Roman" w:cs="Times New Roman"/>
          <w:sz w:val="28"/>
          <w:szCs w:val="28"/>
        </w:rPr>
        <w:t xml:space="preserve">организует и осуществляет 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23. Текущий контроль осуществляется путем проведения плановых и внеплановых проверок соблюдения и исполнения должностными лицами положений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lastRenderedPageBreak/>
        <w:t xml:space="preserve">24. Контроль за полнотой и качеством предоставления должностными лицами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осуществляется в формах проведения проверок и рассмотрения жалоб на действия (бездействие) должностных лиц.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25. Проверки могут быть плановыми и внеплановыми. </w:t>
      </w:r>
      <w:r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не реже одного раза в полугодие. </w:t>
      </w:r>
      <w:r w:rsidRPr="00F250FB">
        <w:rPr>
          <w:rFonts w:ascii="Times New Roman" w:hAnsi="Times New Roman" w:cs="Times New Roman"/>
          <w:sz w:val="28"/>
          <w:szCs w:val="28"/>
        </w:rPr>
        <w:t xml:space="preserve">Порядок осуществления плановых проверок устанавливаются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065B">
        <w:rPr>
          <w:rFonts w:ascii="Times New Roman" w:hAnsi="Times New Roman" w:cs="Times New Roman"/>
          <w:sz w:val="28"/>
          <w:szCs w:val="28"/>
        </w:rPr>
        <w:t xml:space="preserve"> Пушкинского муниципального района Московской области</w:t>
      </w:r>
      <w:r w:rsidR="00B35731">
        <w:rPr>
          <w:rFonts w:ascii="Times New Roman" w:hAnsi="Times New Roman" w:cs="Times New Roman"/>
          <w:sz w:val="28"/>
          <w:szCs w:val="28"/>
        </w:rPr>
        <w:t>.</w:t>
      </w:r>
      <w:r w:rsidR="00BB065B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26. </w:t>
      </w:r>
      <w:r w:rsidRPr="006C5ED2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27. По результатам проведенных проверок в случае 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 xml:space="preserve">выявления нарушений соблюдения положений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должностные лица несут ответственность за принимаемые (осуществляемые) в ходе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решения и действия (бездействие) в соответствии с требованиями законодательства Российской Федерации.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граждан, их объединений и организаций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28. Требованиями к порядку и формам контроля за предоставлением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1) независимость;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2) тщательность.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29. Должностные лица, осуществляющие контроль за предоставлением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услуги, должны принимать меры по предотвращению конфликта интересов при предоставлении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30. Тщательность осуществления </w:t>
      </w:r>
      <w:proofErr w:type="gramStart"/>
      <w:r w:rsidRPr="00F250F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250FB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состоит в своевременном и точном исполнении уполномоченными лицами обязанностей, предусмотренных разделом </w:t>
      </w:r>
      <w:r w:rsidRPr="00F250F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B35731">
        <w:rPr>
          <w:rFonts w:ascii="Times New Roman" w:hAnsi="Times New Roman" w:cs="Times New Roman"/>
          <w:sz w:val="28"/>
          <w:szCs w:val="28"/>
        </w:rPr>
        <w:t>Временного порядка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</w:p>
    <w:p w:rsidR="00DF731A" w:rsidRPr="00F250FB" w:rsidRDefault="00DF731A" w:rsidP="00DF73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31. Заявители могут контролировать предоставление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 путем получения информации по телефону, письменным обращениям, электронной почте и через Единый портал государственных и муниципальных услуг и Портал государственных и муниципальных услуг Московской области.</w:t>
      </w:r>
    </w:p>
    <w:p w:rsidR="00DF731A" w:rsidRPr="00F250FB" w:rsidRDefault="00DF731A" w:rsidP="00DF7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Default="00DF731A" w:rsidP="00DF7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BB065B" w:rsidRDefault="00DF731A" w:rsidP="00DF731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50F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F250F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250F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32E0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32E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B065B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(бездействия) </w:t>
      </w:r>
    </w:p>
    <w:p w:rsidR="00DF731A" w:rsidRPr="00BB065B" w:rsidRDefault="00DF731A" w:rsidP="00DF731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65B">
        <w:rPr>
          <w:rFonts w:ascii="Times New Roman" w:hAnsi="Times New Roman" w:cs="Times New Roman"/>
          <w:b/>
          <w:sz w:val="28"/>
          <w:szCs w:val="28"/>
        </w:rPr>
        <w:t>органа власти (организации), предоставляющего услугу, должностных лиц органа власти (органи</w:t>
      </w:r>
      <w:r w:rsidR="00BB065B">
        <w:rPr>
          <w:rFonts w:ascii="Times New Roman" w:hAnsi="Times New Roman" w:cs="Times New Roman"/>
          <w:b/>
          <w:sz w:val="28"/>
          <w:szCs w:val="28"/>
        </w:rPr>
        <w:t>зации), предоставляющего услугу</w:t>
      </w:r>
    </w:p>
    <w:p w:rsidR="00DF731A" w:rsidRPr="00F250FB" w:rsidRDefault="00DF731A" w:rsidP="00DF731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32.1. Заявитель имеет право обратиться в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BB065B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с жалобой, в том числе в следующих случаях: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нарушение срока регистрации </w:t>
      </w:r>
      <w:r w:rsidRPr="00F250FB">
        <w:rPr>
          <w:rFonts w:ascii="Times New Roman" w:hAnsi="Times New Roman" w:cs="Times New Roman"/>
          <w:sz w:val="28"/>
          <w:szCs w:val="28"/>
        </w:rPr>
        <w:t>заявления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Заявителя о предоставлении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нарушение срока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 для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001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муниципальными правовыми актами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у Заявителя;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отказ в предоставлении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муниципальными правовыми актами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6) требование с Заявителя при предоставлении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муниципальными правовыми актами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7) отказ должностного лица </w:t>
      </w:r>
      <w:r w:rsidR="00BB065B">
        <w:rPr>
          <w:rFonts w:ascii="Times New Roman" w:hAnsi="Times New Roman"/>
          <w:sz w:val="28"/>
          <w:szCs w:val="28"/>
        </w:rPr>
        <w:t>УСАиГ</w:t>
      </w:r>
      <w:r>
        <w:rPr>
          <w:rFonts w:ascii="Times New Roman" w:hAnsi="Times New Roman"/>
          <w:sz w:val="28"/>
          <w:szCs w:val="28"/>
        </w:rPr>
        <w:t xml:space="preserve"> </w:t>
      </w:r>
      <w:r w:rsidR="00BB065B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065B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исправлении допущенных опечаток и ошибок в выданных в результате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Право на подачу жалоб имеют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обратившиеся </w:t>
      </w:r>
      <w:r w:rsidR="003D2B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3D2BE7">
        <w:rPr>
          <w:rFonts w:ascii="Times New Roman" w:hAnsi="Times New Roman"/>
          <w:sz w:val="28"/>
          <w:szCs w:val="28"/>
        </w:rPr>
        <w:t xml:space="preserve">УСАиГ </w:t>
      </w:r>
      <w:r w:rsidR="003D2BE7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7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F250FB">
        <w:rPr>
          <w:rFonts w:ascii="Times New Roman" w:hAnsi="Times New Roman" w:cs="Times New Roman"/>
          <w:sz w:val="18"/>
          <w:szCs w:val="18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запросом (</w:t>
      </w:r>
      <w:r w:rsidRPr="00F250FB">
        <w:rPr>
          <w:rFonts w:ascii="Times New Roman" w:hAnsi="Times New Roman" w:cs="Times New Roman"/>
          <w:sz w:val="28"/>
          <w:szCs w:val="28"/>
        </w:rPr>
        <w:t>заявлением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250F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F250F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731A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32.3. Жалоба подается в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3D2BE7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3D2BE7"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письменной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бумажном носителе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либо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E325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форме</w:t>
      </w:r>
      <w:r w:rsidRPr="00F250FB">
        <w:rPr>
          <w:rFonts w:ascii="Times New Roman" w:hAnsi="Times New Roman"/>
          <w:sz w:val="28"/>
          <w:szCs w:val="28"/>
        </w:rPr>
        <w:t xml:space="preserve">. 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32.4. </w:t>
      </w:r>
      <w:r w:rsidR="001E24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«Интернет»,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сайта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7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3D2BE7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Единый портал либо Портал Московской области, а также может быть принята при личном приеме заявителя.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32.5. Жалоба должна содержать: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наименование </w:t>
      </w:r>
      <w:r w:rsidR="003D2BE7">
        <w:rPr>
          <w:rFonts w:ascii="Times New Roman" w:hAnsi="Times New Roman"/>
          <w:sz w:val="28"/>
          <w:szCs w:val="28"/>
        </w:rPr>
        <w:t>УСАиГ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7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3D2BE7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предоставляющего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ную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услугу; фамилию, имя, отчество руководителя либо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служащего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D2BE7">
        <w:rPr>
          <w:rFonts w:ascii="Times New Roman" w:hAnsi="Times New Roman"/>
          <w:sz w:val="28"/>
          <w:szCs w:val="28"/>
        </w:rPr>
        <w:t>УСАиГ,</w:t>
      </w:r>
      <w:r>
        <w:rPr>
          <w:rFonts w:ascii="Times New Roman" w:hAnsi="Times New Roman"/>
          <w:sz w:val="28"/>
          <w:szCs w:val="28"/>
        </w:rPr>
        <w:t xml:space="preserve"> предоставляющего </w:t>
      </w:r>
      <w:r w:rsidR="003D2BE7">
        <w:rPr>
          <w:rFonts w:ascii="Times New Roman" w:hAnsi="Times New Roman"/>
          <w:sz w:val="28"/>
          <w:szCs w:val="28"/>
        </w:rPr>
        <w:t xml:space="preserve">услугу </w:t>
      </w:r>
      <w:r w:rsidR="003D2BE7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7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, решения и действия (бездействие) которых обжалуются;</w:t>
      </w:r>
      <w:proofErr w:type="gramEnd"/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сведения об обжалуемых решениях и действиях (бездействии) </w:t>
      </w:r>
      <w:r w:rsidR="003D2BE7">
        <w:rPr>
          <w:rFonts w:ascii="Times New Roman" w:hAnsi="Times New Roman"/>
          <w:sz w:val="28"/>
          <w:szCs w:val="28"/>
        </w:rPr>
        <w:t>УСАиГ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7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3D2BE7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предоставляющего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ную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услугу, его руководителя либо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служащего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г) доводы, на основании которых Заявитель не согласен с решением и действием </w:t>
      </w:r>
      <w:r w:rsidR="00C002C1">
        <w:rPr>
          <w:rFonts w:ascii="Times New Roman" w:hAnsi="Times New Roman"/>
          <w:sz w:val="28"/>
          <w:szCs w:val="28"/>
        </w:rPr>
        <w:t xml:space="preserve">УСАиГ </w:t>
      </w:r>
      <w:r w:rsidR="00C002C1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02C1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предоставляющего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ную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услугу, его руководителя либо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служащего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32.6. </w:t>
      </w:r>
      <w:r w:rsidR="00C363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32.6.1.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формленная в соответствии с законодательством Российской Федерации до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веренность (для физических лиц).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32.6.2.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лем лицом (для юридических лиц).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32.6.3. </w:t>
      </w:r>
      <w:r w:rsidR="00C363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32.7. Жалоба, поступившая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C002C1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области,</w:t>
      </w:r>
      <w:r w:rsidR="00C002C1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подлежит рассмотрению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муниципальным служащим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C002C1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уполномоченным на рассмотрение жалоб, который обеспечивает: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прием и рассмотрение жалоб в соответствии с требованиями Федерального </w:t>
      </w:r>
      <w:hyperlink r:id="rId8" w:history="1">
        <w:r w:rsidRPr="00F250F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закона</w:t>
        </w:r>
      </w:hyperlink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C002C1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информирование Заявителей о порядке обжалования решений и действий (бездействия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C002C1">
        <w:rPr>
          <w:rFonts w:ascii="Times New Roman" w:hAnsi="Times New Roman"/>
          <w:sz w:val="28"/>
          <w:szCs w:val="28"/>
        </w:rPr>
        <w:t>УСАиГ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002C1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области.</w:t>
      </w:r>
      <w:r w:rsidR="00C002C1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32.8. Жалоба, поступившая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C002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администрацию </w:t>
      </w:r>
      <w:r w:rsidR="00C002C1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подлежит рассмотрению: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15 рабочих дней со дня ее регистрации в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4A03" w:rsidRPr="00934A03">
        <w:rPr>
          <w:rFonts w:ascii="Times New Roman" w:hAnsi="Times New Roman" w:cs="Times New Roman"/>
          <w:sz w:val="28"/>
          <w:szCs w:val="28"/>
        </w:rPr>
        <w:t xml:space="preserve"> </w:t>
      </w:r>
      <w:r w:rsidR="00934A0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</w:t>
      </w:r>
      <w:proofErr w:type="gramStart"/>
      <w:r w:rsidR="00934A03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934A03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hAnsi="Times New Roman" w:cs="Times New Roman"/>
          <w:sz w:val="28"/>
          <w:szCs w:val="28"/>
        </w:rPr>
        <w:t xml:space="preserve">если более короткие сроки рассмотрения жалобы не установлены руководителем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4A0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пяти рабочих дней со дня ее регистрации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4A0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934A03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случае обжалования отказа </w:t>
      </w:r>
      <w:r w:rsidR="00934A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934A0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области,</w:t>
      </w:r>
      <w:r w:rsidR="00934A03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должностного лица </w:t>
      </w:r>
      <w:r w:rsidRPr="00F250FB">
        <w:rPr>
          <w:rFonts w:ascii="Times New Roman" w:hAnsi="Times New Roman" w:cs="Times New Roman"/>
          <w:sz w:val="28"/>
          <w:szCs w:val="28"/>
        </w:rPr>
        <w:t xml:space="preserve"> </w:t>
      </w:r>
      <w:r w:rsidR="00934A03">
        <w:rPr>
          <w:rFonts w:ascii="Times New Roman" w:hAnsi="Times New Roman" w:cs="Times New Roman"/>
          <w:sz w:val="28"/>
          <w:szCs w:val="28"/>
        </w:rPr>
        <w:t xml:space="preserve">УСАиГ </w:t>
      </w:r>
      <w:r w:rsidR="00934A03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4A0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934A03"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</w:t>
      </w:r>
      <w:proofErr w:type="gramEnd"/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32.9. Жалоба может быть подана Заявителем на личном приеме.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в письменной форме может быть также направлена по почте.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32.10. В электронном виде жалоба может быть подана Заявителем посредством: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32.10.1.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фициального сайта Правительства Московской области в информационно-телекоммуникационной сети Интернет;</w:t>
      </w:r>
    </w:p>
    <w:p w:rsidR="00DF731A" w:rsidRPr="00F250FB" w:rsidRDefault="00DF731A" w:rsidP="00DF731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32.10.2.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официального сайта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934A03">
        <w:rPr>
          <w:rFonts w:ascii="Times New Roman" w:hAnsi="Times New Roman"/>
          <w:sz w:val="28"/>
          <w:szCs w:val="28"/>
        </w:rPr>
        <w:t xml:space="preserve">администрации </w:t>
      </w:r>
      <w:r w:rsidR="00934A0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области,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информационно-телекоммуникационной сети Интернет;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32.10.3. </w:t>
      </w:r>
      <w:r w:rsidR="00C363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250FB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32.10.4. </w:t>
      </w:r>
      <w:r w:rsidRPr="00F250FB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Московской области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32.11. </w:t>
      </w:r>
      <w:r w:rsidR="00C363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подаче жалобы в электронном виде документы, указанные в </w:t>
      </w:r>
      <w:hyperlink r:id="rId9" w:history="1">
        <w:r w:rsidRPr="00F250FB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пункте 32.6</w:t>
        </w:r>
      </w:hyperlink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настоящего </w:t>
      </w:r>
      <w:r w:rsidR="007F132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Порядка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32.12. </w:t>
      </w:r>
      <w:r w:rsidR="00C363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 может быть подана Заявителем через многофункциональный центр. При поступлении жалобы многофункциональный центр обеспечивает ее передачу 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34A03"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934A03" w:rsidRPr="00934A03">
        <w:rPr>
          <w:rFonts w:ascii="Times New Roman" w:hAnsi="Times New Roman" w:cs="Times New Roman"/>
          <w:sz w:val="28"/>
          <w:szCs w:val="28"/>
        </w:rPr>
        <w:t xml:space="preserve"> </w:t>
      </w:r>
      <w:r w:rsidR="00934A0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многофункциональным центром и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934A0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</w:t>
      </w:r>
      <w:proofErr w:type="gramStart"/>
      <w:r w:rsidR="00934A03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934A03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но не позднее следующего рабочего дня со дня поступления жалобы.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При этом срок рассмотрения жалобы исчисляется со дня регистрации жалобы в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4A0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731A" w:rsidRPr="00F250FB" w:rsidRDefault="00DF731A" w:rsidP="00DF73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32.13. Основания для приостановления рассмотрения жалобы не предусмотрены.</w:t>
      </w:r>
    </w:p>
    <w:p w:rsidR="00DF731A" w:rsidRPr="00F250FB" w:rsidRDefault="00DF731A" w:rsidP="00DF73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32.14. </w:t>
      </w:r>
      <w:proofErr w:type="gramStart"/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Заявителем подана в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747B2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жалоба, решение по которой не входит в </w:t>
      </w:r>
      <w:r w:rsidR="0074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ее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компетенцию </w:t>
      </w:r>
      <w:r>
        <w:rPr>
          <w:rFonts w:ascii="Times New Roman" w:hAnsi="Times New Roman"/>
          <w:sz w:val="28"/>
          <w:szCs w:val="28"/>
        </w:rPr>
        <w:t xml:space="preserve"> </w:t>
      </w:r>
      <w:r w:rsidR="00747B23">
        <w:rPr>
          <w:rFonts w:ascii="Times New Roman" w:hAnsi="Times New Roman" w:cs="Times New Roman"/>
          <w:sz w:val="28"/>
          <w:szCs w:val="28"/>
        </w:rPr>
        <w:t xml:space="preserve">в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течение 3 рабочих дней со дня ее регистрации в </w:t>
      </w:r>
      <w:r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7B2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жалоба перенаправляется в уполномоченный на ее рассмотрение орган, о чем в письменной форме информируется Заявитель.</w:t>
      </w:r>
      <w:proofErr w:type="gramEnd"/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32.15. По результатам рассмотрения жалобы </w:t>
      </w:r>
      <w:r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747B23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принимает одно из следующих решений: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удовлетворяет жалобу, в том числе в форме отмены принятого решения, исправления допущенных </w:t>
      </w:r>
      <w:r w:rsidR="00747B23">
        <w:rPr>
          <w:rFonts w:ascii="Times New Roman" w:hAnsi="Times New Roman"/>
          <w:sz w:val="28"/>
          <w:szCs w:val="28"/>
        </w:rPr>
        <w:t>УСАиГ</w:t>
      </w:r>
      <w:r>
        <w:rPr>
          <w:rFonts w:ascii="Times New Roman" w:hAnsi="Times New Roman"/>
          <w:sz w:val="28"/>
          <w:szCs w:val="28"/>
        </w:rPr>
        <w:t xml:space="preserve"> </w:t>
      </w:r>
      <w:r w:rsidR="00747B23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7B23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опечаток и ошибок в выданных в результате предоставления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2) отказывает в удовлетворении жалобы.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32.16. </w:t>
      </w:r>
      <w:r w:rsidR="00C363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позднее дня, следующего за днем принятия решения, указанного в </w:t>
      </w:r>
      <w:hyperlink r:id="rId10" w:history="1"/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пункте 32.15 </w:t>
      </w:r>
      <w:r w:rsidR="00B35731">
        <w:rPr>
          <w:rFonts w:ascii="Times New Roman" w:eastAsia="Times New Roman" w:hAnsi="Times New Roman" w:cs="Times New Roman"/>
          <w:sz w:val="28"/>
          <w:szCs w:val="28"/>
          <w:lang w:eastAsia="ar-SA"/>
        </w:rPr>
        <w:t>Временного порядка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32.17. При удовлетворении жалобы </w:t>
      </w:r>
      <w:r w:rsidR="008039B8" w:rsidRPr="00C3644E">
        <w:rPr>
          <w:rFonts w:ascii="Times New Roman" w:hAnsi="Times New Roman" w:cs="Times New Roman"/>
          <w:sz w:val="28"/>
          <w:szCs w:val="28"/>
        </w:rPr>
        <w:t>администраци</w:t>
      </w:r>
      <w:r w:rsidR="008039B8">
        <w:rPr>
          <w:rFonts w:ascii="Times New Roman" w:hAnsi="Times New Roman" w:cs="Times New Roman"/>
          <w:sz w:val="28"/>
          <w:szCs w:val="28"/>
        </w:rPr>
        <w:t>я</w:t>
      </w:r>
      <w:r w:rsidR="008039B8"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8039B8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принимает исчерпывающие меры по устранению выявленных нарушений, в том числе по выдаче Заявителю результата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32.18.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44E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8039B8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hAnsi="Times New Roman" w:cs="Times New Roman"/>
          <w:sz w:val="28"/>
          <w:szCs w:val="28"/>
        </w:rPr>
        <w:t>отказывает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удовлетворении жалобы в следующих случаях: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DF731A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наличия решения по жалобе, принятого ранее в соответствии с требованиями </w:t>
      </w:r>
      <w:r w:rsidR="007F132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Порядка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отношении того же заявите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ля и по тому же предмету жалобы;</w:t>
      </w:r>
    </w:p>
    <w:p w:rsidR="00DF731A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признания жалобы необоснованной.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32.19.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32.20.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32.21. В ответе по результатам рассмотрения жалобы указываются: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3644E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039B8" w:rsidRPr="008039B8">
        <w:rPr>
          <w:rFonts w:ascii="Times New Roman" w:hAnsi="Times New Roman" w:cs="Times New Roman"/>
          <w:sz w:val="28"/>
          <w:szCs w:val="28"/>
        </w:rPr>
        <w:t xml:space="preserve"> </w:t>
      </w:r>
      <w:r w:rsidR="008039B8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</w:t>
      </w:r>
      <w:proofErr w:type="gramStart"/>
      <w:r w:rsidR="008039B8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8039B8">
        <w:rPr>
          <w:rFonts w:ascii="Times New Roman" w:hAnsi="Times New Roman" w:cs="Times New Roman"/>
          <w:sz w:val="28"/>
          <w:szCs w:val="28"/>
        </w:rPr>
        <w:t xml:space="preserve">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рассмотревш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ая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жалобу, должность, фамилия, имя, отчество (при наличии) его должностного лица, принявшего решение по жалобе;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основания для принятия решения по жалобе;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принятое по жалобе решение;</w:t>
      </w:r>
    </w:p>
    <w:p w:rsidR="00DF731A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</w:t>
      </w:r>
      <w:r w:rsidR="00263C51" w:rsidRPr="00263C51">
        <w:rPr>
          <w:rFonts w:ascii="Times New Roman" w:hAnsi="Times New Roman" w:cs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ной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услуги;</w:t>
      </w:r>
    </w:p>
    <w:p w:rsidR="00DF731A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ятое решение в судебном порядке;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32.22. Ответ по результатам рассмотрения жалобы подписывается уполномоченным на рассмотрение жалобы должностным лицом</w:t>
      </w:r>
      <w:r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8039B8" w:rsidRPr="00C364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039B8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32.23.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44E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039B8" w:rsidRPr="00C3644E">
        <w:rPr>
          <w:rFonts w:ascii="Times New Roman" w:hAnsi="Times New Roman" w:cs="Times New Roman"/>
          <w:sz w:val="28"/>
          <w:szCs w:val="28"/>
        </w:rPr>
        <w:t xml:space="preserve"> </w:t>
      </w:r>
      <w:r w:rsidR="008039B8">
        <w:rPr>
          <w:rFonts w:ascii="Times New Roman" w:hAnsi="Times New Roman" w:cs="Times New Roman"/>
          <w:sz w:val="28"/>
          <w:szCs w:val="28"/>
        </w:rPr>
        <w:t xml:space="preserve">Пушкинского муниципального района Московской области </w:t>
      </w: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вправе оставить жалобу без ответа в следующих случаях:</w:t>
      </w:r>
    </w:p>
    <w:p w:rsidR="00DF731A" w:rsidRPr="00827EA7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 жалобе фамилии заявителя или почтового адреса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(адреса электронной почты)</w:t>
      </w: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 которому должен быть направлен ответ;</w:t>
      </w:r>
    </w:p>
    <w:p w:rsidR="00DF731A" w:rsidRPr="00827EA7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DF731A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7EA7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</w:t>
      </w:r>
    </w:p>
    <w:p w:rsidR="00DF731A" w:rsidRPr="00F250FB" w:rsidRDefault="00DF731A" w:rsidP="00DF731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250FB">
        <w:rPr>
          <w:rFonts w:ascii="Times New Roman" w:eastAsia="Times New Roman" w:hAnsi="Times New Roman" w:cs="Times New Roman"/>
          <w:sz w:val="28"/>
          <w:szCs w:val="28"/>
          <w:lang w:eastAsia="ar-SA"/>
        </w:rPr>
        <w:t>32.24.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1A6EA1" w:rsidRDefault="001A6EA1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404038" w:rsidRDefault="00404038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lang w:eastAsia="ru-RU"/>
        </w:rPr>
      </w:pPr>
      <w:r w:rsidRPr="00F250FB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F250FB">
        <w:rPr>
          <w:rFonts w:ascii="Times New Roman" w:eastAsia="Times New Roman" w:hAnsi="Times New Roman" w:cs="Times New Roman"/>
          <w:sz w:val="24"/>
          <w:lang w:eastAsia="ru-RU"/>
        </w:rPr>
        <w:t xml:space="preserve">к </w:t>
      </w:r>
      <w:r w:rsidR="00CC6428">
        <w:rPr>
          <w:rFonts w:ascii="Times New Roman" w:eastAsia="Times New Roman" w:hAnsi="Times New Roman" w:cs="Times New Roman"/>
          <w:sz w:val="24"/>
          <w:lang w:eastAsia="ru-RU"/>
        </w:rPr>
        <w:t>Временному порядку</w:t>
      </w: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" w:name="Par299"/>
      <w:bookmarkEnd w:id="3"/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F7E2C" w:rsidRPr="00F250FB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F7E2C" w:rsidRPr="008039B8" w:rsidRDefault="008F7E2C" w:rsidP="008039B8">
      <w:pPr>
        <w:pStyle w:val="afffa"/>
        <w:jc w:val="center"/>
        <w:rPr>
          <w:b w:val="0"/>
        </w:rPr>
      </w:pPr>
      <w:r w:rsidRPr="008039B8">
        <w:rPr>
          <w:b w:val="0"/>
        </w:rPr>
        <w:t>СПРАВОЧНАЯ ИНФОРМАЦИЯ</w:t>
      </w:r>
    </w:p>
    <w:p w:rsidR="008039B8" w:rsidRPr="008039B8" w:rsidRDefault="008F7E2C" w:rsidP="008039B8">
      <w:pPr>
        <w:pStyle w:val="afffa"/>
        <w:jc w:val="center"/>
        <w:rPr>
          <w:b w:val="0"/>
        </w:rPr>
      </w:pPr>
      <w:r w:rsidRPr="008039B8">
        <w:rPr>
          <w:b w:val="0"/>
        </w:rPr>
        <w:t>О МЕСТЕ НАХОЖДЕНИЯ, ГРАФИКЕ РАБОТЫ, КОНТАКТНЫХ ТЕЛЕФОНАХ, АДРЕСАХ ЭЛЕКТРОННОЙ ПОЧТЫ</w:t>
      </w:r>
    </w:p>
    <w:p w:rsidR="008F7E2C" w:rsidRPr="008039B8" w:rsidRDefault="008039B8" w:rsidP="008039B8">
      <w:pPr>
        <w:pStyle w:val="afffa"/>
        <w:jc w:val="center"/>
        <w:rPr>
          <w:b w:val="0"/>
        </w:rPr>
      </w:pPr>
      <w:r>
        <w:rPr>
          <w:b w:val="0"/>
        </w:rPr>
        <w:t>АДМИНИСТРАЦИИ ПУШКИНСКОГО МУНИЦИПАЛЬНОГО РАЙОНА,</w:t>
      </w:r>
      <w:r w:rsidRPr="008039B8">
        <w:rPr>
          <w:b w:val="0"/>
        </w:rPr>
        <w:t xml:space="preserve"> УСАиГ </w:t>
      </w:r>
      <w:r>
        <w:rPr>
          <w:b w:val="0"/>
        </w:rPr>
        <w:t>АДМИНИСТРАЦИИ ПУШКИНСКОГО МУНИЦИПАЛЬНОГО РАЙОНА МОСКОВСКОЙ ОБЛАСТИ,</w:t>
      </w:r>
      <w:r w:rsidRPr="008039B8">
        <w:rPr>
          <w:b w:val="0"/>
        </w:rPr>
        <w:t xml:space="preserve"> </w:t>
      </w:r>
      <w:r w:rsidR="008F7E2C" w:rsidRPr="008039B8">
        <w:rPr>
          <w:b w:val="0"/>
        </w:rPr>
        <w:t xml:space="preserve">МНОГОФУНКЦИОНАЛЬНЫХ ЦЕНТРОВ И ОРГАНИЗАЦИЙ, УЧАСТВУЮЩИХ В ПРЕДОСТАВЛЕНИИ </w:t>
      </w:r>
      <w:r w:rsidR="00263C51" w:rsidRPr="008039B8">
        <w:rPr>
          <w:b w:val="0"/>
        </w:rPr>
        <w:t>ГОСУДАРСТВЕН</w:t>
      </w:r>
      <w:r w:rsidR="008F7E2C" w:rsidRPr="008039B8">
        <w:rPr>
          <w:b w:val="0"/>
        </w:rPr>
        <w:t>НОЙ УСЛУГИ</w:t>
      </w:r>
    </w:p>
    <w:p w:rsidR="008F7E2C" w:rsidRPr="008039B8" w:rsidRDefault="008F7E2C" w:rsidP="008F7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F7E2C" w:rsidRPr="008039B8" w:rsidRDefault="008F7E2C" w:rsidP="008F7E2C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9B8">
        <w:rPr>
          <w:rFonts w:ascii="Times New Roman" w:hAnsi="Times New Roman" w:cs="Times New Roman"/>
          <w:b/>
          <w:sz w:val="28"/>
          <w:szCs w:val="28"/>
        </w:rPr>
        <w:t xml:space="preserve">1. Администрация </w:t>
      </w:r>
      <w:r w:rsidR="008039B8" w:rsidRPr="008039B8">
        <w:rPr>
          <w:rFonts w:ascii="Times New Roman" w:hAnsi="Times New Roman" w:cs="Times New Roman"/>
          <w:b/>
          <w:sz w:val="28"/>
          <w:szCs w:val="28"/>
        </w:rPr>
        <w:t>Пушкинского муниципального района Московской области.</w:t>
      </w:r>
    </w:p>
    <w:p w:rsidR="00CF23F7" w:rsidRPr="002F1055" w:rsidRDefault="008F7E2C" w:rsidP="00CF23F7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BE4F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нахожд</w:t>
      </w:r>
      <w:bookmarkStart w:id="4" w:name="_GoBack"/>
      <w:bookmarkEnd w:id="4"/>
      <w:r w:rsidRPr="00BE4F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ения</w:t>
      </w:r>
      <w:r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039B8"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8039B8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="00CF23F7">
        <w:rPr>
          <w:rFonts w:ascii="Times New Roman" w:hAnsi="Times New Roman" w:cs="Times New Roman"/>
          <w:sz w:val="28"/>
          <w:szCs w:val="28"/>
        </w:rPr>
        <w:t xml:space="preserve">: </w:t>
      </w:r>
      <w:r w:rsidR="00CF23F7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Московская обл., Пушкинский р-н, г.п. Пушкино, </w:t>
      </w:r>
      <w:r w:rsidR="00CF2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gramStart"/>
      <w:r w:rsidR="00CF23F7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CF23F7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Пушкино,</w:t>
      </w:r>
      <w:r w:rsidR="00CF2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3F7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Московский проспект, д.</w:t>
      </w:r>
      <w:r w:rsidR="00CF23F7">
        <w:rPr>
          <w:rFonts w:ascii="Times New Roman" w:eastAsia="Times New Roman" w:hAnsi="Times New Roman" w:cs="Times New Roman"/>
          <w:sz w:val="28"/>
          <w:szCs w:val="28"/>
          <w:lang w:eastAsia="ru-RU"/>
        </w:rPr>
        <w:t>12/2.</w:t>
      </w:r>
    </w:p>
    <w:p w:rsidR="008F7E2C" w:rsidRPr="002F1055" w:rsidRDefault="008F7E2C" w:rsidP="008F7E2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E2C" w:rsidRDefault="008F7E2C" w:rsidP="008F7E2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F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График работы</w:t>
      </w:r>
      <w:r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039B8"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8039B8">
        <w:rPr>
          <w:rFonts w:ascii="Times New Roman" w:hAnsi="Times New Roman" w:cs="Times New Roman"/>
          <w:sz w:val="28"/>
          <w:szCs w:val="28"/>
        </w:rPr>
        <w:t>Пушкинского муниципального района Московской области</w:t>
      </w:r>
      <w:r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3085F" w:rsidRPr="002F1055" w:rsidRDefault="00B3085F" w:rsidP="008F7E2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6297"/>
      </w:tblGrid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Понедельник</w:t>
            </w:r>
            <w:r w:rsidRPr="00F250FB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Вторник: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реда: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16.45 (перерыв13.00-13.45)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18" w:type="pct"/>
            <w:vAlign w:val="center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</w:tbl>
    <w:p w:rsidR="008F7E2C" w:rsidRPr="002F1055" w:rsidRDefault="008F7E2C" w:rsidP="008F7E2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CF23F7">
        <w:rPr>
          <w:rFonts w:ascii="Times New Roman" w:hAnsi="Times New Roman" w:cs="Times New Roman"/>
          <w:b/>
          <w:sz w:val="28"/>
          <w:szCs w:val="28"/>
        </w:rPr>
        <w:t>Почтовый адрес</w:t>
      </w:r>
      <w:r w:rsidR="00B3085F" w:rsidRPr="00CF23F7">
        <w:rPr>
          <w:rFonts w:ascii="Times New Roman" w:hAnsi="Times New Roman" w:cs="Times New Roman"/>
          <w:b/>
          <w:sz w:val="28"/>
          <w:szCs w:val="28"/>
        </w:rPr>
        <w:t xml:space="preserve"> администрации:</w:t>
      </w:r>
      <w:r w:rsidRPr="002F1055">
        <w:rPr>
          <w:rFonts w:ascii="Times New Roman" w:hAnsi="Times New Roman" w:cs="Times New Roman"/>
          <w:sz w:val="28"/>
          <w:szCs w:val="28"/>
        </w:rPr>
        <w:t xml:space="preserve"> </w:t>
      </w:r>
      <w:r w:rsidR="00B3085F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141207, Московская обл., Пушкинский р-н, г.п. Пушкино, г. Пушкино,</w:t>
      </w:r>
      <w:r w:rsid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85F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Московский проспект, д.</w:t>
      </w:r>
      <w:r w:rsid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12/2.</w:t>
      </w:r>
    </w:p>
    <w:p w:rsidR="008F7E2C" w:rsidRPr="002F1055" w:rsidRDefault="008F7E2C" w:rsidP="008F7E2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CF23F7">
        <w:rPr>
          <w:rFonts w:ascii="Times New Roman" w:hAnsi="Times New Roman" w:cs="Times New Roman"/>
          <w:b/>
          <w:sz w:val="28"/>
          <w:szCs w:val="28"/>
        </w:rPr>
        <w:t>Контактный телефон:</w:t>
      </w:r>
      <w:r w:rsidR="00B3085F" w:rsidRPr="00B3085F">
        <w:rPr>
          <w:rFonts w:ascii="Times New Roman" w:hAnsi="Times New Roman" w:cs="Times New Roman"/>
          <w:sz w:val="28"/>
          <w:szCs w:val="28"/>
        </w:rPr>
        <w:t xml:space="preserve"> </w:t>
      </w:r>
      <w:r w:rsidR="00B3085F">
        <w:rPr>
          <w:rFonts w:ascii="Times New Roman" w:hAnsi="Times New Roman" w:cs="Times New Roman"/>
          <w:sz w:val="28"/>
          <w:szCs w:val="28"/>
        </w:rPr>
        <w:t>8 (496) 539-45-45.</w:t>
      </w:r>
    </w:p>
    <w:p w:rsidR="00CF23F7" w:rsidRPr="00CF23F7" w:rsidRDefault="008F7E2C" w:rsidP="00CF23F7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CF23F7">
        <w:rPr>
          <w:rFonts w:ascii="Times New Roman" w:hAnsi="Times New Roman" w:cs="Times New Roman"/>
          <w:b/>
          <w:sz w:val="28"/>
          <w:szCs w:val="28"/>
        </w:rPr>
        <w:t>Официальный сайт</w:t>
      </w:r>
      <w:r w:rsidRPr="002F1055">
        <w:rPr>
          <w:rFonts w:ascii="Times New Roman" w:hAnsi="Times New Roman" w:cs="Times New Roman"/>
          <w:sz w:val="28"/>
          <w:szCs w:val="28"/>
        </w:rPr>
        <w:t xml:space="preserve"> </w:t>
      </w:r>
      <w:r w:rsidR="00CF23F7" w:rsidRPr="00CF23F7">
        <w:rPr>
          <w:rFonts w:ascii="Times New Roman" w:hAnsi="Times New Roman" w:cs="Times New Roman"/>
          <w:sz w:val="28"/>
          <w:szCs w:val="28"/>
        </w:rPr>
        <w:t>администрации Пушкинского муниципального района Московской области.</w:t>
      </w:r>
    </w:p>
    <w:p w:rsidR="008F7E2C" w:rsidRDefault="008F7E2C" w:rsidP="008F7E2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>в информационно-коммуникационной сети «Интернет» (далее - сеть Интернет):</w:t>
      </w:r>
      <w:r w:rsidR="00CF23F7" w:rsidRPr="00CF23F7">
        <w:rPr>
          <w:rFonts w:ascii="Times New Roman" w:hAnsi="Times New Roman" w:cs="Times New Roman"/>
          <w:sz w:val="28"/>
          <w:szCs w:val="28"/>
        </w:rPr>
        <w:t xml:space="preserve"> 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CF23F7" w:rsidRPr="00CF23F7">
        <w:rPr>
          <w:rFonts w:ascii="Times New Roman" w:hAnsi="Times New Roman" w:cs="Times New Roman"/>
          <w:sz w:val="28"/>
          <w:szCs w:val="28"/>
        </w:rPr>
        <w:t>//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23F7" w:rsidRPr="00CF23F7">
        <w:rPr>
          <w:rFonts w:ascii="Times New Roman" w:hAnsi="Times New Roman" w:cs="Times New Roman"/>
          <w:sz w:val="28"/>
          <w:szCs w:val="28"/>
        </w:rPr>
        <w:t>.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CF23F7" w:rsidRPr="00CF23F7">
        <w:rPr>
          <w:rFonts w:ascii="Times New Roman" w:hAnsi="Times New Roman" w:cs="Times New Roman"/>
          <w:sz w:val="28"/>
          <w:szCs w:val="28"/>
        </w:rPr>
        <w:t>-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pushkino</w:t>
      </w:r>
      <w:r w:rsidR="00CF23F7" w:rsidRPr="00CF23F7">
        <w:rPr>
          <w:rFonts w:ascii="Times New Roman" w:hAnsi="Times New Roman" w:cs="Times New Roman"/>
          <w:sz w:val="28"/>
          <w:szCs w:val="28"/>
        </w:rPr>
        <w:t>.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F23F7" w:rsidRPr="00CF23F7">
        <w:rPr>
          <w:rFonts w:ascii="Times New Roman" w:hAnsi="Times New Roman" w:cs="Times New Roman"/>
          <w:sz w:val="28"/>
          <w:szCs w:val="28"/>
        </w:rPr>
        <w:t>/</w:t>
      </w:r>
    </w:p>
    <w:p w:rsidR="00CF23F7" w:rsidRPr="00CF23F7" w:rsidRDefault="008F7E2C" w:rsidP="00CF23F7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CF23F7">
        <w:rPr>
          <w:rFonts w:ascii="Times New Roman" w:hAnsi="Times New Roman" w:cs="Times New Roman"/>
          <w:b/>
          <w:sz w:val="28"/>
          <w:szCs w:val="28"/>
        </w:rPr>
        <w:t>Адрес электронной почты</w:t>
      </w:r>
      <w:r w:rsidRPr="00CF23F7">
        <w:rPr>
          <w:rFonts w:ascii="Times New Roman" w:hAnsi="Times New Roman" w:cs="Times New Roman"/>
          <w:sz w:val="28"/>
          <w:szCs w:val="28"/>
        </w:rPr>
        <w:t xml:space="preserve"> </w:t>
      </w:r>
      <w:r w:rsidR="00CF23F7" w:rsidRPr="00CF23F7">
        <w:rPr>
          <w:rFonts w:ascii="Times New Roman" w:hAnsi="Times New Roman" w:cs="Times New Roman"/>
          <w:sz w:val="28"/>
          <w:szCs w:val="28"/>
        </w:rPr>
        <w:t>администрации Пушкинского муниципального района Московской области.</w:t>
      </w:r>
    </w:p>
    <w:p w:rsidR="008F7E2C" w:rsidRPr="00CF23F7" w:rsidRDefault="008F7E2C" w:rsidP="008F7E2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CF23F7" w:rsidRPr="00CF23F7">
        <w:rPr>
          <w:rFonts w:ascii="Times New Roman" w:hAnsi="Times New Roman" w:cs="Times New Roman"/>
          <w:sz w:val="28"/>
          <w:szCs w:val="28"/>
        </w:rPr>
        <w:t>//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23F7" w:rsidRPr="00CF23F7">
        <w:rPr>
          <w:rFonts w:ascii="Times New Roman" w:hAnsi="Times New Roman" w:cs="Times New Roman"/>
          <w:sz w:val="28"/>
          <w:szCs w:val="28"/>
        </w:rPr>
        <w:t>.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CF23F7" w:rsidRPr="00CF23F7">
        <w:rPr>
          <w:rFonts w:ascii="Times New Roman" w:hAnsi="Times New Roman" w:cs="Times New Roman"/>
          <w:sz w:val="28"/>
          <w:szCs w:val="28"/>
        </w:rPr>
        <w:t>-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pushkino</w:t>
      </w:r>
      <w:r w:rsidR="00CF23F7" w:rsidRPr="00CF23F7">
        <w:rPr>
          <w:rFonts w:ascii="Times New Roman" w:hAnsi="Times New Roman" w:cs="Times New Roman"/>
          <w:sz w:val="28"/>
          <w:szCs w:val="28"/>
        </w:rPr>
        <w:t>.</w:t>
      </w:r>
      <w:r w:rsidR="00CF23F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CF23F7" w:rsidRPr="00CF23F7">
        <w:rPr>
          <w:rFonts w:ascii="Times New Roman" w:hAnsi="Times New Roman" w:cs="Times New Roman"/>
          <w:sz w:val="28"/>
          <w:szCs w:val="28"/>
        </w:rPr>
        <w:t>/</w:t>
      </w:r>
    </w:p>
    <w:p w:rsidR="004C1944" w:rsidRPr="008039B8" w:rsidRDefault="008F7E2C" w:rsidP="004C1944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7F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C1944">
        <w:rPr>
          <w:rFonts w:ascii="Times New Roman" w:hAnsi="Times New Roman" w:cs="Times New Roman"/>
          <w:b/>
          <w:sz w:val="28"/>
          <w:szCs w:val="28"/>
        </w:rPr>
        <w:t>УСАиГ а</w:t>
      </w:r>
      <w:r w:rsidR="004C1944" w:rsidRPr="008039B8">
        <w:rPr>
          <w:rFonts w:ascii="Times New Roman" w:hAnsi="Times New Roman" w:cs="Times New Roman"/>
          <w:b/>
          <w:sz w:val="28"/>
          <w:szCs w:val="28"/>
        </w:rPr>
        <w:t>дминистраци</w:t>
      </w:r>
      <w:r w:rsidR="004C1944">
        <w:rPr>
          <w:rFonts w:ascii="Times New Roman" w:hAnsi="Times New Roman" w:cs="Times New Roman"/>
          <w:b/>
          <w:sz w:val="28"/>
          <w:szCs w:val="28"/>
        </w:rPr>
        <w:t>и</w:t>
      </w:r>
      <w:r w:rsidR="004C1944" w:rsidRPr="008039B8">
        <w:rPr>
          <w:rFonts w:ascii="Times New Roman" w:hAnsi="Times New Roman" w:cs="Times New Roman"/>
          <w:b/>
          <w:sz w:val="28"/>
          <w:szCs w:val="28"/>
        </w:rPr>
        <w:t xml:space="preserve"> Пушкинского муниципального района Московской области.</w:t>
      </w:r>
    </w:p>
    <w:p w:rsidR="008F7E2C" w:rsidRPr="002F1055" w:rsidRDefault="008F7E2C" w:rsidP="008F7E2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>Место нахождения</w:t>
      </w:r>
      <w:r w:rsidR="00B3085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F10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944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141207, Московская обл., Пушкинский р-н, г.п. Пушкино, г. Пушкино,</w:t>
      </w:r>
      <w:r w:rsid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CCA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Московский проспект, д.12/2, каб.507</w:t>
      </w:r>
      <w:r w:rsidR="004C1944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7E2C" w:rsidRDefault="008F7E2C" w:rsidP="008F7E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E2C" w:rsidRDefault="008F7E2C" w:rsidP="008F7E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График работы </w:t>
      </w:r>
      <w:r w:rsidR="00DB1CCA" w:rsidRPr="00DB1CC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УСАиГ:</w:t>
      </w:r>
    </w:p>
    <w:p w:rsidR="00B3085F" w:rsidRDefault="00B3085F" w:rsidP="008F7E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6297"/>
      </w:tblGrid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Понедельник</w:t>
            </w:r>
            <w:r w:rsidRPr="00F250FB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Вторник: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реда: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18" w:type="pct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16.45 (перерыв13.00-13.45)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  <w:tr w:rsidR="00B3085F" w:rsidRPr="00F250FB" w:rsidTr="00B3085F">
        <w:tc>
          <w:tcPr>
            <w:tcW w:w="1182" w:type="pct"/>
          </w:tcPr>
          <w:p w:rsidR="00B3085F" w:rsidRPr="00F250FB" w:rsidRDefault="00B3085F" w:rsidP="00B3085F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:rsidR="00B3085F" w:rsidRPr="00F250FB" w:rsidRDefault="00B3085F" w:rsidP="00B3085F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</w:tbl>
    <w:p w:rsidR="00DB1CCA" w:rsidRPr="00DB1CCA" w:rsidRDefault="00DB1CCA" w:rsidP="008F7E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7E2C" w:rsidRDefault="008F7E2C" w:rsidP="008F7E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1CCA" w:rsidRPr="00DB1CCA" w:rsidRDefault="008F7E2C" w:rsidP="00DB1C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7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График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приема посетителей</w:t>
      </w:r>
      <w:r w:rsidRPr="008A77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B1CCA" w:rsidRPr="00DB1CC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УСАиГ:</w:t>
      </w:r>
      <w:r w:rsidR="00DB1CCA" w:rsidRPr="00DB1C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B1CCA" w:rsidRPr="002F1055" w:rsidRDefault="00DB1CCA" w:rsidP="00DB1CCA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 xml:space="preserve">Понедельник: </w:t>
      </w:r>
      <w:r>
        <w:rPr>
          <w:rFonts w:ascii="Times New Roman" w:hAnsi="Times New Roman" w:cs="Times New Roman"/>
          <w:sz w:val="28"/>
          <w:szCs w:val="28"/>
        </w:rPr>
        <w:t xml:space="preserve">          с 14.00 до 17.00</w:t>
      </w:r>
    </w:p>
    <w:p w:rsidR="00DB1CCA" w:rsidRPr="002F1055" w:rsidRDefault="00DB1CCA" w:rsidP="00DB1CCA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Среда:                      с 10.00 до 13.00</w:t>
      </w:r>
    </w:p>
    <w:p w:rsidR="00DB1CCA" w:rsidRPr="002F1055" w:rsidRDefault="00DB1CCA" w:rsidP="00DB1CCA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>Суббота: выходной день</w:t>
      </w:r>
    </w:p>
    <w:p w:rsidR="00DB1CCA" w:rsidRPr="002F1055" w:rsidRDefault="00DB1CCA" w:rsidP="00DB1CCA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>Воскресенье: выходной день</w:t>
      </w:r>
    </w:p>
    <w:p w:rsidR="00B3085F" w:rsidRPr="002F1055" w:rsidRDefault="008F7E2C" w:rsidP="00B308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1055">
        <w:rPr>
          <w:rFonts w:ascii="Times New Roman" w:hAnsi="Times New Roman" w:cs="Times New Roman"/>
          <w:sz w:val="28"/>
          <w:szCs w:val="28"/>
        </w:rPr>
        <w:lastRenderedPageBreak/>
        <w:t>Почтовый адрес</w:t>
      </w:r>
      <w:r w:rsidR="00B3085F">
        <w:rPr>
          <w:rFonts w:ascii="Times New Roman" w:hAnsi="Times New Roman" w:cs="Times New Roman"/>
          <w:sz w:val="28"/>
          <w:szCs w:val="28"/>
        </w:rPr>
        <w:t>:</w:t>
      </w:r>
      <w:r w:rsidRPr="002F1055">
        <w:rPr>
          <w:rFonts w:ascii="Times New Roman" w:hAnsi="Times New Roman" w:cs="Times New Roman"/>
          <w:sz w:val="28"/>
          <w:szCs w:val="28"/>
        </w:rPr>
        <w:t xml:space="preserve"> </w:t>
      </w:r>
      <w:r w:rsidR="00B3085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B3085F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141207, </w:t>
      </w:r>
      <w:proofErr w:type="gramStart"/>
      <w:r w:rsidR="00B3085F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Московская</w:t>
      </w:r>
      <w:proofErr w:type="gramEnd"/>
      <w:r w:rsidR="00B3085F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обл., Пушкинский р-н, г.п. Пушкино, г. Пушкино,</w:t>
      </w:r>
      <w:r w:rsid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85F" w:rsidRPr="00B3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Московский проспект, д.12/2, каб.507 </w:t>
      </w:r>
    </w:p>
    <w:p w:rsidR="008F7E2C" w:rsidRPr="002F1055" w:rsidRDefault="008F7E2C" w:rsidP="00DB1C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7E2C" w:rsidRPr="002F1055" w:rsidRDefault="008F7E2C" w:rsidP="008F7E2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2F1055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="00B3085F">
        <w:rPr>
          <w:rFonts w:ascii="Times New Roman" w:hAnsi="Times New Roman" w:cs="Times New Roman"/>
          <w:sz w:val="28"/>
          <w:szCs w:val="28"/>
        </w:rPr>
        <w:t xml:space="preserve">   8(496) 993-62-21, 8(496) 993-30-50.</w:t>
      </w:r>
    </w:p>
    <w:p w:rsidR="008F7E2C" w:rsidRDefault="008F7E2C" w:rsidP="008F7E2C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E2C" w:rsidRPr="00F250FB" w:rsidRDefault="008F7E2C" w:rsidP="008F7E2C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250FB">
        <w:rPr>
          <w:rFonts w:ascii="Times New Roman" w:hAnsi="Times New Roman" w:cs="Times New Roman"/>
          <w:b/>
          <w:sz w:val="28"/>
          <w:szCs w:val="28"/>
        </w:rPr>
        <w:t>. Многофункциональный центр 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</w:t>
      </w:r>
    </w:p>
    <w:p w:rsidR="008F7E2C" w:rsidRPr="00F250FB" w:rsidRDefault="008F7E2C" w:rsidP="008F7E2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Место нахождения многофункционального центра: </w:t>
      </w:r>
      <w:smartTag w:uri="urn:schemas-microsoft-com:office:smarttags" w:element="metricconverter">
        <w:smartTagPr>
          <w:attr w:name="ProductID" w:val="125464, г"/>
        </w:smartTagPr>
        <w:r w:rsidRPr="00F250FB">
          <w:rPr>
            <w:rFonts w:ascii="Times New Roman" w:hAnsi="Times New Roman" w:cs="Times New Roman"/>
            <w:sz w:val="28"/>
            <w:szCs w:val="28"/>
          </w:rPr>
          <w:t>125464, г</w:t>
        </w:r>
      </w:smartTag>
      <w:r w:rsidRPr="00F250FB">
        <w:rPr>
          <w:rFonts w:ascii="Times New Roman" w:hAnsi="Times New Roman" w:cs="Times New Roman"/>
          <w:sz w:val="28"/>
          <w:szCs w:val="28"/>
        </w:rPr>
        <w:t>. Москва,</w:t>
      </w:r>
      <w:r w:rsidRPr="00F250FB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F250FB">
        <w:rPr>
          <w:rFonts w:ascii="Times New Roman" w:hAnsi="Times New Roman" w:cs="Times New Roman"/>
          <w:sz w:val="28"/>
          <w:szCs w:val="28"/>
        </w:rPr>
        <w:t>Митинская</w:t>
      </w:r>
      <w:proofErr w:type="spellEnd"/>
      <w:r w:rsidRPr="00F250FB">
        <w:rPr>
          <w:rFonts w:ascii="Times New Roman" w:hAnsi="Times New Roman" w:cs="Times New Roman"/>
          <w:sz w:val="28"/>
          <w:szCs w:val="28"/>
        </w:rPr>
        <w:t>, д. 10, корпус 1, помещение 1.</w:t>
      </w:r>
    </w:p>
    <w:p w:rsidR="008F7E2C" w:rsidRPr="00F250FB" w:rsidRDefault="008F7E2C" w:rsidP="008F7E2C">
      <w:pPr>
        <w:spacing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График работы многофункционального центра: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6297"/>
      </w:tblGrid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Понедельник</w:t>
            </w:r>
            <w:r w:rsidRPr="00F250FB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Вторник:</w:t>
            </w:r>
          </w:p>
        </w:tc>
        <w:tc>
          <w:tcPr>
            <w:tcW w:w="3818" w:type="pct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реда:</w:t>
            </w:r>
          </w:p>
        </w:tc>
        <w:tc>
          <w:tcPr>
            <w:tcW w:w="3818" w:type="pct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 13.00-13.45)</w:t>
            </w:r>
          </w:p>
        </w:tc>
      </w:tr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18.00 (перерыв13.00-13.45)</w:t>
            </w:r>
          </w:p>
        </w:tc>
      </w:tr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18" w:type="pct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sz w:val="28"/>
                <w:szCs w:val="28"/>
              </w:rPr>
              <w:t>с 09.00 до 16.45 (перерыв13.00-13.45)</w:t>
            </w:r>
          </w:p>
        </w:tc>
      </w:tr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</w:rPr>
              <w:t>:</w:t>
            </w:r>
          </w:p>
        </w:tc>
        <w:tc>
          <w:tcPr>
            <w:tcW w:w="3818" w:type="pct"/>
            <w:vAlign w:val="center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  <w:tr w:rsidR="008F7E2C" w:rsidRPr="00F250FB" w:rsidTr="0014441C">
        <w:tc>
          <w:tcPr>
            <w:tcW w:w="1182" w:type="pct"/>
          </w:tcPr>
          <w:p w:rsidR="008F7E2C" w:rsidRPr="00F250FB" w:rsidRDefault="008F7E2C" w:rsidP="0014441C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:rsidR="008F7E2C" w:rsidRPr="00F250FB" w:rsidRDefault="008F7E2C" w:rsidP="0014441C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250FB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выходной день</w:t>
            </w:r>
          </w:p>
        </w:tc>
      </w:tr>
    </w:tbl>
    <w:p w:rsidR="008F7E2C" w:rsidRPr="00F250FB" w:rsidRDefault="008F7E2C" w:rsidP="008F7E2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7E2C" w:rsidRPr="00F250FB" w:rsidRDefault="008F7E2C" w:rsidP="008F7E2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>Почтовый адрес многофункционального центра: 143407, Московская область,</w:t>
      </w:r>
      <w:r w:rsidRPr="00F250FB">
        <w:rPr>
          <w:rFonts w:ascii="Times New Roman" w:hAnsi="Times New Roman" w:cs="Times New Roman"/>
          <w:sz w:val="28"/>
          <w:szCs w:val="28"/>
        </w:rPr>
        <w:br/>
        <w:t>г. Красногорск, бульвар Строителей, д. 1.</w:t>
      </w:r>
    </w:p>
    <w:p w:rsidR="008F7E2C" w:rsidRPr="00F250FB" w:rsidRDefault="008F7E2C" w:rsidP="008F7E2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Pr="00F250FB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F250FB">
        <w:rPr>
          <w:rFonts w:ascii="Times New Roman" w:hAnsi="Times New Roman" w:cs="Times New Roman"/>
          <w:sz w:val="28"/>
          <w:szCs w:val="28"/>
        </w:rPr>
        <w:t>-центра: 8(495)794-86-41</w:t>
      </w:r>
      <w:r w:rsidRPr="00F250FB">
        <w:rPr>
          <w:rFonts w:ascii="Times New Roman" w:hAnsi="Times New Roman" w:cs="Times New Roman"/>
          <w:i/>
          <w:sz w:val="28"/>
          <w:szCs w:val="28"/>
        </w:rPr>
        <w:t>.</w:t>
      </w:r>
    </w:p>
    <w:p w:rsidR="008F7E2C" w:rsidRPr="00F250FB" w:rsidRDefault="008F7E2C" w:rsidP="008F7E2C">
      <w:pPr>
        <w:spacing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Официальный сайт многофункционального центра в сети Интернет: </w:t>
      </w:r>
      <w:r w:rsidRPr="00F250FB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  <w:lang w:val="en-US"/>
        </w:rPr>
        <w:t>mosreg</w:t>
      </w:r>
      <w:r w:rsidRPr="00F250FB">
        <w:rPr>
          <w:rFonts w:ascii="Times New Roman" w:hAnsi="Times New Roman" w:cs="Times New Roman"/>
          <w:sz w:val="28"/>
          <w:szCs w:val="28"/>
        </w:rPr>
        <w:t>.</w:t>
      </w:r>
      <w:r w:rsidRPr="00F250F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250FB">
        <w:rPr>
          <w:rFonts w:ascii="Times New Roman" w:hAnsi="Times New Roman" w:cs="Times New Roman"/>
          <w:i/>
          <w:sz w:val="28"/>
          <w:szCs w:val="28"/>
        </w:rPr>
        <w:t>.</w:t>
      </w:r>
    </w:p>
    <w:p w:rsidR="008F7E2C" w:rsidRPr="00F250FB" w:rsidRDefault="008F7E2C" w:rsidP="008F7E2C">
      <w:pPr>
        <w:spacing w:line="240" w:lineRule="auto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F250FB">
        <w:rPr>
          <w:rFonts w:ascii="Times New Roman" w:hAnsi="Times New Roman" w:cs="Times New Roman"/>
          <w:sz w:val="28"/>
          <w:szCs w:val="28"/>
        </w:rPr>
        <w:t xml:space="preserve">Адрес электронной почты многофункционального центра в сети Интернет: </w:t>
      </w:r>
      <w:hyperlink r:id="rId11" w:history="1">
        <w:r w:rsidRPr="00F250F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MFC</w:t>
        </w:r>
        <w:r w:rsidRPr="00F250F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F250F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mosreg</w:t>
        </w:r>
        <w:r w:rsidRPr="00F250F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F250F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proofErr w:type="gramStart"/>
      <w:r w:rsidRPr="00F250FB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</w:p>
    <w:p w:rsidR="008F7E2C" w:rsidRPr="00F250FB" w:rsidRDefault="008F7E2C" w:rsidP="008F7E2C">
      <w:pPr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8F7E2C" w:rsidRPr="00F250FB" w:rsidRDefault="008F7E2C" w:rsidP="008F7E2C">
      <w:pPr>
        <w:pageBreakBefore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  <w:sectPr w:rsidR="008F7E2C" w:rsidRPr="00F250FB" w:rsidSect="009F4868">
          <w:footerReference w:type="even" r:id="rId12"/>
          <w:footerReference w:type="default" r:id="rId13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8F7E2C" w:rsidRPr="00F250FB" w:rsidRDefault="008F7E2C" w:rsidP="008F7E2C">
      <w:pPr>
        <w:pageBreakBefore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309" w:type="dxa"/>
        <w:tblBorders>
          <w:top w:val="single" w:sz="6" w:space="0" w:color="294197"/>
          <w:left w:val="single" w:sz="6" w:space="0" w:color="294197"/>
          <w:bottom w:val="single" w:sz="6" w:space="0" w:color="294197"/>
          <w:right w:val="single" w:sz="6" w:space="0" w:color="294197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570"/>
        <w:gridCol w:w="1942"/>
        <w:gridCol w:w="2016"/>
        <w:gridCol w:w="1418"/>
        <w:gridCol w:w="2349"/>
        <w:gridCol w:w="2474"/>
        <w:gridCol w:w="1841"/>
        <w:gridCol w:w="1699"/>
      </w:tblGrid>
      <w:tr w:rsidR="008F7E2C" w:rsidRPr="00F250FB" w:rsidTr="0014441C">
        <w:trPr>
          <w:trHeight w:val="1065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Адрес МФЦ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Телефон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Адрес электронной почты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Сайт в Интернете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График работы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ФИО руководителя</w:t>
            </w:r>
          </w:p>
        </w:tc>
      </w:tr>
      <w:tr w:rsidR="008F7E2C" w:rsidRPr="00F250FB" w:rsidTr="0014441C">
        <w:trPr>
          <w:trHeight w:val="102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8F7E2C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Городской округ Балашиха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143900, Московская область,  г. Балашиха, ул. Советская, д.4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тел/факс 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8(498) 662-53-00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14" w:history="1">
              <w:r w:rsidR="008F7E2C" w:rsidRPr="00F250FB">
                <w:rPr>
                  <w:rFonts w:ascii="Times New Roman" w:hAnsi="Times New Roman" w:cs="Times New Roman"/>
                </w:rPr>
                <w:t>mfc.balashiha@mail.ru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15" w:history="1">
              <w:r w:rsidR="008F7E2C" w:rsidRPr="00F250FB">
                <w:rPr>
                  <w:rFonts w:ascii="Times New Roman" w:hAnsi="Times New Roman" w:cs="Times New Roman"/>
                </w:rPr>
                <w:t>http://www.bmfc.ru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пн.,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вт.,чт.,пт</w:t>
            </w:r>
            <w:proofErr w:type="spellEnd"/>
            <w:r w:rsidRPr="00F250FB">
              <w:rPr>
                <w:rFonts w:ascii="Times New Roman" w:hAnsi="Times New Roman" w:cs="Times New Roman"/>
              </w:rPr>
              <w:t>.:  9.00-18.00;</w:t>
            </w:r>
            <w:r w:rsidRPr="00F250FB">
              <w:rPr>
                <w:rFonts w:ascii="Times New Roman" w:hAnsi="Times New Roman" w:cs="Times New Roman"/>
              </w:rPr>
              <w:br/>
              <w:t>ср.: 9.00-20.00;</w:t>
            </w:r>
            <w:r w:rsidRPr="00F250FB">
              <w:rPr>
                <w:rFonts w:ascii="Times New Roman" w:hAnsi="Times New Roman" w:cs="Times New Roman"/>
              </w:rPr>
              <w:br/>
              <w:t>сб.: 9.00-15.00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Шульгин Сергей Николаевич</w:t>
            </w:r>
          </w:p>
        </w:tc>
      </w:tr>
      <w:tr w:rsidR="008F7E2C" w:rsidRPr="00F250FB" w:rsidTr="0014441C">
        <w:trPr>
          <w:trHeight w:val="1527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Воскресенский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140209, Московская область, г. Воскресенск, ул. Энгельса, д. 14а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mfc@vmr-mo.ru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пн., вт., чт.: 8.30-17.30, ср.: 8.30-20.00, пт.: 8.30-16.15, перерыв 13.00-13.45, сб.: 8.30-14.00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Волков Михаил Анатольевич</w:t>
            </w:r>
          </w:p>
        </w:tc>
      </w:tr>
      <w:tr w:rsidR="008F7E2C" w:rsidRPr="00F250FB" w:rsidTr="0014441C">
        <w:trPr>
          <w:trHeight w:val="1032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Дзержинский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140091, Московская область, г. Дзержинский,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Угрешская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ул., д. 22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mfc-dzer@mosreg.ru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jc w:val="center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пн.-чт. 10.00-19.00, пт.-сб. 9.00-18.00, перерыв 13.00-14.00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Ключникова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</w:tr>
      <w:tr w:rsidR="008F7E2C" w:rsidRPr="00F250FB" w:rsidTr="0014441C">
        <w:trPr>
          <w:trHeight w:val="1421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Дмитровский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141800, Московская область,  г. Дмитров, ул. Большевистская, дом 20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8(496)227-01-72, 8(496) 227-01-73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16" w:history="1">
              <w:r w:rsidR="008F7E2C" w:rsidRPr="00F250FB">
                <w:rPr>
                  <w:rFonts w:ascii="Times New Roman" w:hAnsi="Times New Roman" w:cs="Times New Roman"/>
                </w:rPr>
                <w:t>ms-mfc@mail.ru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17" w:history="1">
              <w:r w:rsidR="008F7E2C" w:rsidRPr="00F250FB">
                <w:rPr>
                  <w:rFonts w:ascii="Times New Roman" w:hAnsi="Times New Roman" w:cs="Times New Roman"/>
                </w:rPr>
                <w:t>http://mfc-d.ru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пн.,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вт.</w:t>
            </w:r>
            <w:proofErr w:type="gramStart"/>
            <w:r w:rsidRPr="00F250FB">
              <w:rPr>
                <w:rFonts w:ascii="Times New Roman" w:hAnsi="Times New Roman" w:cs="Times New Roman"/>
              </w:rPr>
              <w:t>,ч</w:t>
            </w:r>
            <w:proofErr w:type="gramEnd"/>
            <w:r w:rsidRPr="00F250FB">
              <w:rPr>
                <w:rFonts w:ascii="Times New Roman" w:hAnsi="Times New Roman" w:cs="Times New Roman"/>
              </w:rPr>
              <w:t>т.,пт</w:t>
            </w:r>
            <w:proofErr w:type="spellEnd"/>
            <w:r w:rsidRPr="00F250FB">
              <w:rPr>
                <w:rFonts w:ascii="Times New Roman" w:hAnsi="Times New Roman" w:cs="Times New Roman"/>
              </w:rPr>
              <w:t>.: с 9.00 до 18.00; ср.: 9.00 до 20.00; сб.: с 9.00 до 15.00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Дегтяренко Светлана Михайловна</w:t>
            </w:r>
          </w:p>
        </w:tc>
      </w:tr>
      <w:tr w:rsidR="008F7E2C" w:rsidRPr="00F250FB" w:rsidTr="0014441C">
        <w:trPr>
          <w:trHeight w:val="5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Домодедово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142005, Московская область, г. Домодедово, ул. Советская, дом 19 </w:t>
            </w:r>
            <w:r w:rsidRPr="00F250FB">
              <w:rPr>
                <w:rFonts w:ascii="Times New Roman" w:hAnsi="Times New Roman" w:cs="Times New Roman"/>
              </w:rPr>
              <w:lastRenderedPageBreak/>
              <w:t>строение1 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lastRenderedPageBreak/>
              <w:t>8(496) 793-43-84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18" w:history="1">
              <w:r w:rsidR="008F7E2C" w:rsidRPr="00F250FB">
                <w:rPr>
                  <w:rFonts w:ascii="Times New Roman" w:hAnsi="Times New Roman" w:cs="Times New Roman"/>
                </w:rPr>
                <w:t>rkc@domod.ru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19" w:history="1">
              <w:r w:rsidR="008F7E2C" w:rsidRPr="00F250FB">
                <w:rPr>
                  <w:rFonts w:ascii="Times New Roman" w:hAnsi="Times New Roman" w:cs="Times New Roman"/>
                </w:rPr>
                <w:t>http://ercdmd.ru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b/>
                <w:bCs/>
              </w:rPr>
              <w:t> </w:t>
            </w:r>
            <w:r w:rsidRPr="00F250FB">
              <w:rPr>
                <w:rFonts w:ascii="Times New Roman" w:hAnsi="Times New Roman" w:cs="Times New Roman"/>
              </w:rPr>
              <w:t>пн.-сб.: с 08:00 до 17:00, перерыв 12:00 - 13:00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Халимова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Анна Васильевна</w:t>
            </w:r>
          </w:p>
        </w:tc>
      </w:tr>
      <w:tr w:rsidR="008F7E2C" w:rsidRPr="00F250FB" w:rsidTr="0014441C">
        <w:trPr>
          <w:trHeight w:val="611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Долгопрудный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1707, г"/>
              </w:smartTagPr>
              <w:r w:rsidRPr="00F250FB">
                <w:rPr>
                  <w:rFonts w:ascii="Times New Roman" w:hAnsi="Times New Roman" w:cs="Times New Roman"/>
                </w:rPr>
                <w:t>141707, г</w:t>
              </w:r>
            </w:smartTag>
            <w:r w:rsidRPr="00F250FB">
              <w:rPr>
                <w:rFonts w:ascii="Times New Roman" w:hAnsi="Times New Roman" w:cs="Times New Roman"/>
              </w:rPr>
              <w:t>. Долгопрудный, ул. Первомайская, д. 11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mfc-dolgo@mosreg.ru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F250FB">
              <w:rPr>
                <w:rFonts w:ascii="Times New Roman" w:hAnsi="Times New Roman" w:cs="Times New Roman"/>
                <w:bCs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  <w:bCs/>
              </w:rPr>
              <w:t xml:space="preserve"> 8.00-20.00 </w:t>
            </w:r>
            <w:proofErr w:type="spellStart"/>
            <w:r w:rsidRPr="00F250FB">
              <w:rPr>
                <w:rFonts w:ascii="Times New Roman" w:hAnsi="Times New Roman" w:cs="Times New Roman"/>
                <w:bCs/>
              </w:rPr>
              <w:t>сб</w:t>
            </w:r>
            <w:proofErr w:type="spellEnd"/>
            <w:r w:rsidRPr="00F250FB">
              <w:rPr>
                <w:rFonts w:ascii="Times New Roman" w:hAnsi="Times New Roman" w:cs="Times New Roman"/>
                <w:bCs/>
              </w:rPr>
              <w:t xml:space="preserve"> 9.00-15.45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Муратова Юлия Ивановна</w:t>
            </w:r>
          </w:p>
        </w:tc>
      </w:tr>
      <w:tr w:rsidR="008F7E2C" w:rsidRPr="00F250FB" w:rsidTr="0014441C">
        <w:trPr>
          <w:trHeight w:val="1832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Дубна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1980, г"/>
              </w:smartTagPr>
              <w:r w:rsidRPr="00F250FB">
                <w:rPr>
                  <w:rFonts w:ascii="Times New Roman" w:hAnsi="Times New Roman" w:cs="Times New Roman"/>
                </w:rPr>
                <w:t>141980, г</w:t>
              </w:r>
            </w:smartTag>
            <w:r w:rsidRPr="00F250FB">
              <w:rPr>
                <w:rFonts w:ascii="Times New Roman" w:hAnsi="Times New Roman" w:cs="Times New Roman"/>
              </w:rPr>
              <w:t xml:space="preserve">. Дубна, ул. Академика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Балдина</w:t>
            </w:r>
            <w:proofErr w:type="spellEnd"/>
            <w:r w:rsidRPr="00F250FB">
              <w:rPr>
                <w:rFonts w:ascii="Times New Roman" w:hAnsi="Times New Roman" w:cs="Times New Roman"/>
              </w:rPr>
              <w:t>, д. 2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141983, г. Дубна, ул. Свободы, д. 12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215-07-17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lang w:val="en-US"/>
              </w:rPr>
            </w:pPr>
            <w:r w:rsidRPr="00F250FB">
              <w:rPr>
                <w:rFonts w:ascii="Times New Roman" w:hAnsi="Times New Roman" w:cs="Times New Roman"/>
                <w:lang w:val="en-US"/>
              </w:rPr>
              <w:t>info@mfc-dubna.ru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bCs/>
              </w:rPr>
            </w:pPr>
            <w:r w:rsidRPr="00F250FB">
              <w:rPr>
                <w:rFonts w:ascii="Times New Roman" w:hAnsi="Times New Roman" w:cs="Times New Roman"/>
                <w:bCs/>
              </w:rPr>
              <w:t xml:space="preserve">пн., </w:t>
            </w:r>
            <w:proofErr w:type="spellStart"/>
            <w:r w:rsidRPr="00F250FB">
              <w:rPr>
                <w:rFonts w:ascii="Times New Roman" w:hAnsi="Times New Roman" w:cs="Times New Roman"/>
                <w:bCs/>
              </w:rPr>
              <w:t>вт.</w:t>
            </w:r>
            <w:proofErr w:type="gramStart"/>
            <w:r w:rsidRPr="00F250FB">
              <w:rPr>
                <w:rFonts w:ascii="Times New Roman" w:hAnsi="Times New Roman" w:cs="Times New Roman"/>
                <w:bCs/>
              </w:rPr>
              <w:t>,ч</w:t>
            </w:r>
            <w:proofErr w:type="gramEnd"/>
            <w:r w:rsidRPr="00F250FB">
              <w:rPr>
                <w:rFonts w:ascii="Times New Roman" w:hAnsi="Times New Roman" w:cs="Times New Roman"/>
                <w:bCs/>
              </w:rPr>
              <w:t>т.,пт</w:t>
            </w:r>
            <w:proofErr w:type="spellEnd"/>
            <w:r w:rsidRPr="00F250FB">
              <w:rPr>
                <w:rFonts w:ascii="Times New Roman" w:hAnsi="Times New Roman" w:cs="Times New Roman"/>
                <w:bCs/>
              </w:rPr>
              <w:t xml:space="preserve">.: с 9.00 до 18.00; ср.: с 9.00 до 20.00; сб.: с 9.00 до 15.00; </w:t>
            </w:r>
            <w:proofErr w:type="spellStart"/>
            <w:r w:rsidRPr="00F250FB">
              <w:rPr>
                <w:rFonts w:ascii="Times New Roman" w:hAnsi="Times New Roman" w:cs="Times New Roman"/>
                <w:bCs/>
              </w:rPr>
              <w:t>вс.-вых</w:t>
            </w:r>
            <w:proofErr w:type="spellEnd"/>
            <w:r w:rsidRPr="00F250FB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Лазаренков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Никита Владимирович</w:t>
            </w:r>
          </w:p>
        </w:tc>
      </w:tr>
      <w:tr w:rsidR="008F7E2C" w:rsidRPr="00F250FB" w:rsidTr="0014441C">
        <w:trPr>
          <w:trHeight w:val="1166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Муниципальный район Егорьевский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301, г"/>
              </w:smartTagPr>
              <w:r w:rsidRPr="00F250FB">
                <w:rPr>
                  <w:rFonts w:ascii="Times New Roman" w:hAnsi="Times New Roman" w:cs="Times New Roman"/>
                </w:rPr>
                <w:t>140301, г</w:t>
              </w:r>
            </w:smartTag>
            <w:r w:rsidRPr="00F250FB">
              <w:rPr>
                <w:rFonts w:ascii="Times New Roman" w:hAnsi="Times New Roman" w:cs="Times New Roman"/>
              </w:rPr>
              <w:t>. Егорьевск, ул. Карла Маркса, д. 25/19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8(496)406-68-99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mky_emfc@mail.ru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b/>
                <w:bCs/>
              </w:rPr>
            </w:pPr>
            <w:r w:rsidRPr="00F250FB">
              <w:rPr>
                <w:rFonts w:ascii="Times New Roman" w:hAnsi="Times New Roman" w:cs="Times New Roman"/>
                <w:bCs/>
              </w:rPr>
              <w:t>вт.-пт. 10-20 (перерыв 13-14), сб. 9-13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Кривошеев Сергей Иванович</w:t>
            </w:r>
          </w:p>
        </w:tc>
      </w:tr>
      <w:tr w:rsidR="008F7E2C" w:rsidRPr="00F250FB" w:rsidTr="0014441C">
        <w:trPr>
          <w:trHeight w:val="1257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Городской округ </w:t>
            </w:r>
            <w:smartTag w:uri="urn:schemas-microsoft-com:office:smarttags" w:element="PersonName">
              <w:r w:rsidRPr="00F250FB">
                <w:rPr>
                  <w:rFonts w:ascii="Times New Roman" w:hAnsi="Times New Roman" w:cs="Times New Roman"/>
                </w:rPr>
                <w:t>Звенигород</w:t>
              </w:r>
            </w:smartTag>
            <w:r w:rsidRPr="00F250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143180, Московская область, г. </w:t>
            </w:r>
            <w:smartTag w:uri="urn:schemas-microsoft-com:office:smarttags" w:element="PersonName">
              <w:r w:rsidRPr="00F250FB">
                <w:rPr>
                  <w:rFonts w:ascii="Times New Roman" w:hAnsi="Times New Roman" w:cs="Times New Roman"/>
                </w:rPr>
                <w:t>Звенигород</w:t>
              </w:r>
            </w:smartTag>
            <w:r w:rsidRPr="00F250FB">
              <w:rPr>
                <w:rFonts w:ascii="Times New Roman" w:hAnsi="Times New Roman" w:cs="Times New Roman"/>
              </w:rPr>
              <w:t>, ул. Почтовая, д. 12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 8(495) 597-12-86, 8(495) 597-15-33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0" w:history="1">
              <w:r w:rsidR="008F7E2C" w:rsidRPr="00F250FB">
                <w:rPr>
                  <w:rFonts w:ascii="Times New Roman" w:hAnsi="Times New Roman" w:cs="Times New Roman"/>
                </w:rPr>
                <w:t>mfc-zven@yandex.ru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 9-18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Андреева Елена Алексеевна</w:t>
            </w:r>
          </w:p>
        </w:tc>
      </w:tr>
      <w:tr w:rsidR="008F7E2C" w:rsidRPr="00F250FB" w:rsidTr="0014441C">
        <w:trPr>
          <w:trHeight w:val="15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Ивантеевка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141282, Московская область, г. Ивантеевка, ул. Дзержинского, д. 17а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506-11-61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8(495)542-40-24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iv-mfc@mail.ru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8.00-17.00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spacing w:before="75" w:after="75"/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Младиновская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Юлия Валерьевна</w:t>
            </w:r>
          </w:p>
        </w:tc>
      </w:tr>
      <w:tr w:rsidR="008F7E2C" w:rsidRPr="00F250FB" w:rsidTr="0014441C">
        <w:trPr>
          <w:trHeight w:val="359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143500, Московская область, г. Истра, Площадь Революции, д. 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8(496)313-25-36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mfc-istra@mail.ru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пн-ср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9.00-18.00,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чт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9.00-20.00,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9.00-16.45, 2-я суббота месяца </w:t>
            </w:r>
            <w:r w:rsidRPr="00F250FB">
              <w:rPr>
                <w:rFonts w:ascii="Times New Roman" w:hAnsi="Times New Roman" w:cs="Times New Roman"/>
              </w:rPr>
              <w:lastRenderedPageBreak/>
              <w:t>9.00-13.00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spacing w:before="75" w:after="75"/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lastRenderedPageBreak/>
              <w:t>Кренделева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Елена Борисовна</w:t>
            </w:r>
          </w:p>
        </w:tc>
      </w:tr>
      <w:tr w:rsidR="008F7E2C" w:rsidRPr="00F250FB" w:rsidTr="0014441C">
        <w:trPr>
          <w:trHeight w:val="1178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Каширский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142903, Московская область, г. Кашира, ул. Ленина, д.2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692-85-11, 8(496) 692-87-11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1" w:history="1">
              <w:r w:rsidR="008F7E2C" w:rsidRPr="00F250FB">
                <w:rPr>
                  <w:rFonts w:ascii="Times New Roman" w:hAnsi="Times New Roman" w:cs="Times New Roman"/>
                </w:rPr>
                <w:t>kashira.mfc@yandex.ru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2" w:history="1">
              <w:r w:rsidR="008F7E2C" w:rsidRPr="00F250FB">
                <w:rPr>
                  <w:rFonts w:ascii="Times New Roman" w:hAnsi="Times New Roman" w:cs="Times New Roman"/>
                </w:rPr>
                <w:t>http://www.kashira.org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пн.: 8.30-17.00, вт.-пт.: 8.30-18.00; сб.: 8.30-15.00, обед 13.00-13.30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spacing w:before="75" w:after="75"/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Щеглова Ирина Николаевна</w:t>
            </w:r>
          </w:p>
        </w:tc>
      </w:tr>
      <w:tr w:rsidR="008F7E2C" w:rsidRPr="00F250FB" w:rsidTr="0014441C">
        <w:trPr>
          <w:trHeight w:val="1979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Клинский муниципальный район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141601, Московская область, Клинский муниципальный район, г. Клин, Советская пл., д. 18А 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243-39-02, 8(496) 243-34-60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3" w:history="1">
              <w:r w:rsidR="008F7E2C" w:rsidRPr="00F250FB">
                <w:rPr>
                  <w:rStyle w:val="a4"/>
                  <w:rFonts w:ascii="Times New Roman" w:hAnsi="Times New Roman" w:cs="Times New Roman"/>
                  <w:color w:val="auto"/>
                </w:rPr>
                <w:t>mfcklin@yandex.ru</w:t>
              </w:r>
            </w:hyperlink>
            <w:r w:rsidR="008F7E2C" w:rsidRPr="00F250FB">
              <w:rPr>
                <w:rFonts w:ascii="Times New Roman" w:hAnsi="Times New Roman" w:cs="Times New Roman"/>
              </w:rPr>
              <w:t>;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mfc.zayavitel@yandex.ru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4" w:history="1">
              <w:r w:rsidR="008F7E2C" w:rsidRPr="00F250FB">
                <w:rPr>
                  <w:rFonts w:ascii="Times New Roman" w:hAnsi="Times New Roman" w:cs="Times New Roman"/>
                </w:rPr>
                <w:t>http://www.klincity.ru/mfc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пн-ср</w:t>
            </w:r>
            <w:proofErr w:type="spellEnd"/>
            <w:r w:rsidRPr="00F250FB">
              <w:rPr>
                <w:rFonts w:ascii="Times New Roman" w:hAnsi="Times New Roman" w:cs="Times New Roman"/>
              </w:rPr>
              <w:t>: 9.00-18.00; чт.: 9.00-20.00; пт.- 9.00-16.45; перерыв: с 13-00 до 13-45; каждая вторая суббота месяца с 9.00-13.00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Сергеева Надежда Алексеевна</w:t>
            </w:r>
          </w:p>
        </w:tc>
      </w:tr>
      <w:tr w:rsidR="008F7E2C" w:rsidRPr="00F250FB" w:rsidTr="0014441C">
        <w:trPr>
          <w:trHeight w:val="118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Городской округ Коломна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140407, Московская область,  г. Коломна, ул. Уманская, д. 20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615-66</w:t>
            </w:r>
            <w:r w:rsidRPr="00F250FB">
              <w:rPr>
                <w:rFonts w:ascii="Times New Roman" w:hAnsi="Times New Roman" w:cs="Times New Roman"/>
                <w:lang w:val="en-US"/>
              </w:rPr>
              <w:t>-</w:t>
            </w:r>
            <w:r w:rsidRPr="00F250F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5" w:history="1">
              <w:r w:rsidR="008F7E2C" w:rsidRPr="00F250FB">
                <w:rPr>
                  <w:rFonts w:ascii="Times New Roman" w:hAnsi="Times New Roman" w:cs="Times New Roman"/>
                </w:rPr>
                <w:t>kolomna.mfc@mail.ru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пн.-пт.:  8.00-17.00</w:t>
            </w:r>
            <w:r w:rsidRPr="00F250FB">
              <w:rPr>
                <w:rFonts w:ascii="Times New Roman" w:hAnsi="Times New Roman" w:cs="Times New Roman"/>
              </w:rPr>
              <w:br/>
              <w:t>перерыв 12.00-13.00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Мещерякова Ирина Алексеевна</w:t>
            </w:r>
          </w:p>
        </w:tc>
      </w:tr>
      <w:tr w:rsidR="008F7E2C" w:rsidRPr="00F250FB" w:rsidTr="0014441C">
        <w:trPr>
          <w:trHeight w:val="86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Королёв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141069, Московская область, г. Королёв,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мкрПервомайский</w:t>
            </w:r>
            <w:proofErr w:type="spellEnd"/>
            <w:r w:rsidRPr="00F250FB">
              <w:rPr>
                <w:rFonts w:ascii="Times New Roman" w:hAnsi="Times New Roman" w:cs="Times New Roman"/>
              </w:rPr>
              <w:t>, ул. Советская, д. 42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8(495)515-06-18, 8(495)515-06-36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mfc-korolev@yandex.ru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чт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9.00-18.00; ср 9.00-20.00;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Шишкина Марина Львовна</w:t>
            </w:r>
          </w:p>
        </w:tc>
      </w:tr>
      <w:tr w:rsidR="008F7E2C" w:rsidRPr="00F250FB" w:rsidTr="0014441C">
        <w:trPr>
          <w:trHeight w:val="18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Красногорский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143401, Московская область, г. Красногорск, Оптический пер., д. 4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  <w:lang w:val="en-US"/>
              </w:rPr>
            </w:pPr>
            <w:hyperlink r:id="rId26" w:history="1">
              <w:r w:rsidR="008F7E2C" w:rsidRPr="00F250FB">
                <w:rPr>
                  <w:rFonts w:ascii="Times New Roman" w:hAnsi="Times New Roman" w:cs="Times New Roman"/>
                </w:rPr>
                <w:t xml:space="preserve"> mfckrasnogorsk@list.ru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вт., чт. 8.00-17.00, ср., пт. 10.00-19.00, сб. 9.00-12.00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Каюков Сергей Владимирович</w:t>
            </w:r>
          </w:p>
        </w:tc>
      </w:tr>
      <w:tr w:rsidR="008F7E2C" w:rsidRPr="00F250FB" w:rsidTr="0014441C">
        <w:trPr>
          <w:trHeight w:val="642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Ленинский муниципальный район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142700, Московская область, Ленинский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район</w:t>
            </w:r>
            <w:proofErr w:type="gramStart"/>
            <w:r w:rsidRPr="00F250FB">
              <w:rPr>
                <w:rFonts w:ascii="Times New Roman" w:hAnsi="Times New Roman" w:cs="Times New Roman"/>
              </w:rPr>
              <w:t>,г</w:t>
            </w:r>
            <w:proofErr w:type="spellEnd"/>
            <w:proofErr w:type="gramEnd"/>
            <w:r w:rsidRPr="00F250FB">
              <w:rPr>
                <w:rFonts w:ascii="Times New Roman" w:hAnsi="Times New Roman" w:cs="Times New Roman"/>
              </w:rPr>
              <w:t>. Видное, ул. Школьная, д.77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8(495)548-00-83, 8(495)548-00-92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7" w:history="1">
              <w:r w:rsidR="008F7E2C" w:rsidRPr="00F250FB">
                <w:rPr>
                  <w:rFonts w:ascii="Times New Roman" w:hAnsi="Times New Roman" w:cs="Times New Roman"/>
                </w:rPr>
                <w:t>mfc.vidnoe@yandex.ru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сайт 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8.00-20.00 без выходных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Дубровина Елена Анатольевна</w:t>
            </w:r>
          </w:p>
        </w:tc>
      </w:tr>
      <w:tr w:rsidR="008F7E2C" w:rsidRPr="00F250FB" w:rsidTr="0014441C">
        <w:trPr>
          <w:trHeight w:val="1725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Лобня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141730, Московская область, г. Лобня, ул. Ленина, д. 21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8(498)600-92-84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lang w:val="en-US"/>
              </w:rPr>
            </w:pPr>
            <w:r w:rsidRPr="00F250FB">
              <w:rPr>
                <w:rFonts w:ascii="Times New Roman" w:hAnsi="Times New Roman" w:cs="Times New Roman"/>
                <w:lang w:val="en-US"/>
              </w:rPr>
              <w:t>mfc.lobnya@yandex.ru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сайт 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вт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чт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9.00-18.00 ср 9.00-20.00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сб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9.00-16.00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вс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пн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вых</w:t>
            </w:r>
            <w:proofErr w:type="spellEnd"/>
            <w:r w:rsidRPr="00F250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Простакова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Ирина Олеговна</w:t>
            </w:r>
          </w:p>
        </w:tc>
      </w:tr>
      <w:tr w:rsidR="008F7E2C" w:rsidRPr="00F250FB" w:rsidTr="0014441C">
        <w:trPr>
          <w:trHeight w:val="1557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>
            <w:pPr>
              <w:pStyle w:val="111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Луховицкий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501, г"/>
              </w:smartTagPr>
              <w:r w:rsidRPr="00F250FB">
                <w:rPr>
                  <w:rFonts w:ascii="Times New Roman" w:hAnsi="Times New Roman" w:cs="Times New Roman"/>
                </w:rPr>
                <w:t>140501, г</w:t>
              </w:r>
            </w:smartTag>
            <w:r w:rsidRPr="00F250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Луховицы</w:t>
            </w:r>
            <w:proofErr w:type="spellEnd"/>
            <w:r w:rsidRPr="00F250FB">
              <w:rPr>
                <w:rFonts w:ascii="Times New Roman" w:hAnsi="Times New Roman" w:cs="Times New Roman"/>
              </w:rPr>
              <w:t>, ул. Советская, д. 4, комната 5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63-211-55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63-212-55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  <w:lang w:val="en-US"/>
              </w:rPr>
              <w:t>mfc-luhovitsy@mosreg.ru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сайт 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9.00-18.00, обед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13.00-14.00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Барсуков Николай Владимирович</w:t>
            </w:r>
          </w:p>
        </w:tc>
      </w:tr>
      <w:tr w:rsidR="008F7E2C" w:rsidRPr="00F250FB" w:rsidTr="0014441C">
        <w:trPr>
          <w:trHeight w:val="9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Городской округ Лыткарино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140083, Московская область, г. Лыткарино, квартал 3а, д.9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8(495)775-58-86; 8(495)775-48-38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8" w:history="1">
              <w:r w:rsidR="008F7E2C" w:rsidRPr="00F250FB">
                <w:rPr>
                  <w:rFonts w:ascii="Times New Roman" w:hAnsi="Times New Roman" w:cs="Times New Roman"/>
                </w:rPr>
                <w:t>tss@mfc50.ru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29" w:history="1">
              <w:r w:rsidR="008F7E2C" w:rsidRPr="00F250FB">
                <w:rPr>
                  <w:rFonts w:ascii="Times New Roman" w:hAnsi="Times New Roman" w:cs="Times New Roman"/>
                </w:rPr>
                <w:t>http://www.mfc50.ru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пн.-пт.:  9.00-18.00</w:t>
            </w:r>
            <w:r w:rsidRPr="00F250FB">
              <w:rPr>
                <w:rFonts w:ascii="Times New Roman" w:hAnsi="Times New Roman" w:cs="Times New Roman"/>
              </w:rPr>
              <w:br/>
              <w:t>перерыв 13.00-14.00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Тимошков Сергей Сергеевич</w:t>
            </w:r>
          </w:p>
        </w:tc>
      </w:tr>
      <w:tr w:rsidR="008F7E2C" w:rsidRPr="00F250FB" w:rsidTr="0014441C">
        <w:trPr>
          <w:trHeight w:val="15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Люберецкий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140000, Московская область, г. Люберцы, Октябрьский проспект, д. 190</w:t>
            </w:r>
            <w:r w:rsidRPr="00F250FB">
              <w:rPr>
                <w:rFonts w:ascii="Times New Roman" w:hAnsi="Times New Roman" w:cs="Times New Roman"/>
              </w:rPr>
              <w:br/>
              <w:t>1-ый этаж в здании Администрации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8(495) 255-16-69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0" w:history="1">
              <w:r w:rsidR="008F7E2C" w:rsidRPr="00F250FB">
                <w:rPr>
                  <w:rFonts w:ascii="Times New Roman" w:hAnsi="Times New Roman" w:cs="Times New Roman"/>
                </w:rPr>
                <w:t>lub-mfc@mail.ru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1" w:history="1">
              <w:r w:rsidR="008F7E2C" w:rsidRPr="00F250FB">
                <w:rPr>
                  <w:rFonts w:ascii="Times New Roman" w:hAnsi="Times New Roman" w:cs="Times New Roman"/>
                </w:rPr>
                <w:t>http://lubreg.ru/mfc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пн.-чт.: 9.00-18.00, пт.: 9.00-17.00, перерыв 13-14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Семененко Людмила Васильевна</w:t>
            </w:r>
          </w:p>
        </w:tc>
      </w:tr>
      <w:tr w:rsidR="008F7E2C" w:rsidRPr="00F250FB" w:rsidTr="0014441C">
        <w:trPr>
          <w:trHeight w:val="1351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Можайский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3200, г"/>
              </w:smartTagPr>
              <w:r w:rsidRPr="00F250FB">
                <w:rPr>
                  <w:rFonts w:ascii="Times New Roman" w:hAnsi="Times New Roman" w:cs="Times New Roman"/>
                </w:rPr>
                <w:t>143200, г</w:t>
              </w:r>
            </w:smartTag>
            <w:r w:rsidRPr="00F250FB">
              <w:rPr>
                <w:rFonts w:ascii="Times New Roman" w:hAnsi="Times New Roman" w:cs="Times New Roman"/>
              </w:rPr>
              <w:t>. Можайск, ул. Московская, д. 15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382-09-74, 8(496) 382-06-71, 8(496) 382-09-35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moz-mfc@mail.ru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 8-20, сб. 9-13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Чигарева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Ольга Петровна</w:t>
            </w:r>
          </w:p>
        </w:tc>
      </w:tr>
      <w:tr w:rsidR="008F7E2C" w:rsidRPr="00F250FB" w:rsidTr="0014441C">
        <w:trPr>
          <w:trHeight w:val="2296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Мытищинский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1009, М"/>
              </w:smartTagPr>
              <w:r w:rsidRPr="00F250FB">
                <w:rPr>
                  <w:rFonts w:ascii="Times New Roman" w:hAnsi="Times New Roman" w:cs="Times New Roman"/>
                </w:rPr>
                <w:t>141009, М</w:t>
              </w:r>
            </w:smartTag>
            <w:r w:rsidRPr="00F250FB">
              <w:rPr>
                <w:rFonts w:ascii="Times New Roman" w:hAnsi="Times New Roman" w:cs="Times New Roman"/>
              </w:rPr>
              <w:t>.О., г. Мытищи, ул. Карла Маркса, д.4(3 этаж</w:t>
            </w:r>
            <w:proofErr w:type="gramStart"/>
            <w:r w:rsidRPr="00F250FB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1021, М"/>
              </w:smartTagPr>
              <w:r w:rsidRPr="00F250FB">
                <w:rPr>
                  <w:rFonts w:ascii="Times New Roman" w:hAnsi="Times New Roman" w:cs="Times New Roman"/>
                </w:rPr>
                <w:t>141021, М</w:t>
              </w:r>
            </w:smartTag>
            <w:r w:rsidRPr="00F250FB">
              <w:rPr>
                <w:rFonts w:ascii="Times New Roman" w:hAnsi="Times New Roman" w:cs="Times New Roman"/>
              </w:rPr>
              <w:t>.О., г. Мытищи, ул. Летная, д. 20, корп. 3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8(495) 505-59-49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info@mfcmmr.ru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http://www.mfcmmr.ru/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пн., ср. 9-17, вт., чт. 10-20,  пт. 8-16, сб. 9-13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Лазарев Роман Сергеевич</w:t>
            </w:r>
          </w:p>
        </w:tc>
      </w:tr>
      <w:tr w:rsidR="008F7E2C" w:rsidRPr="00F250FB" w:rsidTr="0014441C">
        <w:trPr>
          <w:trHeight w:val="1014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Озерский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140560, Московская область, г. Озёры, площадь Советская, д. 1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702-35-35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ozerymfc@yandex.ru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8.00-17.00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Гайрбекова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</w:tr>
      <w:tr w:rsidR="008F7E2C" w:rsidRPr="00F250FB" w:rsidTr="0014441C">
        <w:trPr>
          <w:trHeight w:val="681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Подольск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2110, г"/>
              </w:smartTagPr>
              <w:r w:rsidRPr="00F250FB">
                <w:rPr>
                  <w:rFonts w:ascii="Times New Roman" w:hAnsi="Times New Roman" w:cs="Times New Roman"/>
                </w:rPr>
                <w:t>142110, г</w:t>
              </w:r>
            </w:smartTag>
            <w:r w:rsidRPr="00F250FB">
              <w:rPr>
                <w:rFonts w:ascii="Times New Roman" w:hAnsi="Times New Roman" w:cs="Times New Roman"/>
              </w:rPr>
              <w:t>. Подольск, Кирова, д.39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8(496)754 72 03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mfcpodolsk@mail.ru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 9.00-18.00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Елёхин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Александр Викторович</w:t>
            </w:r>
          </w:p>
        </w:tc>
      </w:tr>
      <w:tr w:rsidR="008F7E2C" w:rsidRPr="00F250FB" w:rsidTr="0014441C">
        <w:trPr>
          <w:trHeight w:val="12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Подольский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142117, Московская область,  г. Подольск, ул. Высотная, д. 6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8 (495) 645-35-13, 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 (496) 755-54-20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2" w:history="1">
              <w:r w:rsidR="008F7E2C" w:rsidRPr="00F250FB">
                <w:rPr>
                  <w:rFonts w:ascii="Times New Roman" w:hAnsi="Times New Roman" w:cs="Times New Roman"/>
                </w:rPr>
                <w:t>mfc.podolskrn@mail.ru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3" w:history="1">
              <w:r w:rsidR="008F7E2C" w:rsidRPr="00F250FB">
                <w:rPr>
                  <w:rFonts w:ascii="Times New Roman" w:hAnsi="Times New Roman" w:cs="Times New Roman"/>
                </w:rPr>
                <w:t>http://mfc-podolskrn.ru/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: 8.30-17.30;  </w:t>
            </w:r>
            <w:proofErr w:type="spellStart"/>
            <w:proofErr w:type="gramStart"/>
            <w:r w:rsidRPr="00F250FB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F250FB">
              <w:rPr>
                <w:rFonts w:ascii="Times New Roman" w:hAnsi="Times New Roman" w:cs="Times New Roman"/>
              </w:rPr>
              <w:t xml:space="preserve">: 9.00-13.00; 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вс.-вых</w:t>
            </w:r>
            <w:proofErr w:type="spellEnd"/>
            <w:r w:rsidRPr="00F250F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Веселова Тамара Семеновна</w:t>
            </w:r>
          </w:p>
        </w:tc>
      </w:tr>
      <w:tr w:rsidR="008F7E2C" w:rsidRPr="00F250FB" w:rsidTr="0014441C">
        <w:trPr>
          <w:trHeight w:val="5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Раменский муниципальный район 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140105, Московская область, г. </w:t>
            </w:r>
            <w:smartTag w:uri="urn:schemas-microsoft-com:office:smarttags" w:element="PersonName">
              <w:r w:rsidRPr="00F250FB">
                <w:rPr>
                  <w:rFonts w:ascii="Times New Roman" w:hAnsi="Times New Roman" w:cs="Times New Roman"/>
                </w:rPr>
                <w:t>Раменское</w:t>
              </w:r>
            </w:smartTag>
            <w:r w:rsidRPr="00F250FB">
              <w:rPr>
                <w:rFonts w:ascii="Times New Roman" w:hAnsi="Times New Roman" w:cs="Times New Roman"/>
              </w:rPr>
              <w:t xml:space="preserve">, ул. </w:t>
            </w:r>
            <w:r w:rsidRPr="00F250FB">
              <w:rPr>
                <w:rFonts w:ascii="Times New Roman" w:hAnsi="Times New Roman" w:cs="Times New Roman"/>
              </w:rPr>
              <w:lastRenderedPageBreak/>
              <w:t>Воровского, д. 3/1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lastRenderedPageBreak/>
              <w:t>8(496) 465-9</w:t>
            </w:r>
            <w:r w:rsidRPr="00F250FB">
              <w:rPr>
                <w:rFonts w:ascii="Times New Roman" w:hAnsi="Times New Roman" w:cs="Times New Roman"/>
                <w:lang w:val="en-US"/>
              </w:rPr>
              <w:t>0</w:t>
            </w:r>
            <w:r w:rsidRPr="00F250FB">
              <w:rPr>
                <w:rFonts w:ascii="Times New Roman" w:hAnsi="Times New Roman" w:cs="Times New Roman"/>
              </w:rPr>
              <w:t>-20, факс 8(496) 465-</w:t>
            </w:r>
            <w:r w:rsidRPr="00F250FB">
              <w:rPr>
                <w:rFonts w:ascii="Times New Roman" w:hAnsi="Times New Roman" w:cs="Times New Roman"/>
              </w:rPr>
              <w:lastRenderedPageBreak/>
              <w:t>9</w:t>
            </w:r>
            <w:r w:rsidRPr="00F250FB">
              <w:rPr>
                <w:rFonts w:ascii="Times New Roman" w:hAnsi="Times New Roman" w:cs="Times New Roman"/>
                <w:lang w:val="en-US"/>
              </w:rPr>
              <w:t>0</w:t>
            </w:r>
            <w:r w:rsidRPr="00F250FB">
              <w:rPr>
                <w:rFonts w:ascii="Times New Roman" w:hAnsi="Times New Roman" w:cs="Times New Roman"/>
              </w:rPr>
              <w:t>-21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lang w:val="en-US"/>
              </w:rPr>
            </w:pPr>
            <w:r w:rsidRPr="00F250FB">
              <w:rPr>
                <w:rFonts w:ascii="Times New Roman" w:hAnsi="Times New Roman" w:cs="Times New Roman"/>
                <w:lang w:val="en-US"/>
              </w:rPr>
              <w:lastRenderedPageBreak/>
              <w:t>m</w:t>
            </w:r>
            <w:r w:rsidRPr="00F250FB">
              <w:rPr>
                <w:rFonts w:ascii="Times New Roman" w:hAnsi="Times New Roman" w:cs="Times New Roman"/>
              </w:rPr>
              <w:t>fc</w:t>
            </w:r>
            <w:r w:rsidRPr="00F250FB">
              <w:rPr>
                <w:rFonts w:ascii="Times New Roman" w:hAnsi="Times New Roman" w:cs="Times New Roman"/>
                <w:lang w:val="en-US"/>
              </w:rPr>
              <w:t>@</w:t>
            </w:r>
            <w:r w:rsidRPr="00F250FB">
              <w:rPr>
                <w:rFonts w:ascii="Times New Roman" w:hAnsi="Times New Roman" w:cs="Times New Roman"/>
              </w:rPr>
              <w:t>ramensko</w:t>
            </w:r>
            <w:r w:rsidRPr="00F250FB">
              <w:rPr>
                <w:rFonts w:ascii="Times New Roman" w:hAnsi="Times New Roman" w:cs="Times New Roman"/>
                <w:lang w:val="en-US"/>
              </w:rPr>
              <w:t>y</w:t>
            </w:r>
            <w:r w:rsidRPr="00F250FB">
              <w:rPr>
                <w:rFonts w:ascii="Times New Roman" w:hAnsi="Times New Roman" w:cs="Times New Roman"/>
              </w:rPr>
              <w:t>e.ru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 8.00-17.00, вт.-пт. 8.00-20.00, сб. 8.00-15.45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Григорьева Ольга Альбертовна</w:t>
            </w:r>
          </w:p>
        </w:tc>
      </w:tr>
      <w:tr w:rsidR="008F7E2C" w:rsidRPr="00F250FB" w:rsidTr="0014441C">
        <w:trPr>
          <w:trHeight w:val="894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Реутов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143966, Московская область, г. Реутов, ул. Ленина, д. 27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 (495) 526-41-30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mfc@reutov.net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ср,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   9.00-18.00;    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чт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9.00-20.00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сб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9.00-17.00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Смирнова Марина Викторовна</w:t>
            </w:r>
          </w:p>
        </w:tc>
      </w:tr>
      <w:tr w:rsidR="008F7E2C" w:rsidRPr="00F250FB" w:rsidTr="0014441C">
        <w:trPr>
          <w:trHeight w:val="1553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Серебряно-Прудский муниципальный район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142970, Московская область,  г. Серебряные-Пруды, ул. Первомайская, д.4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673-24-16,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673-15-10,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673-12-49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4" w:history="1">
              <w:r w:rsidR="008F7E2C" w:rsidRPr="00F250FB">
                <w:rPr>
                  <w:rFonts w:ascii="Times New Roman" w:hAnsi="Times New Roman" w:cs="Times New Roman"/>
                </w:rPr>
                <w:t>info@mfcsp.ru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5" w:history="1">
              <w:r w:rsidR="008F7E2C" w:rsidRPr="00F250FB">
                <w:rPr>
                  <w:rFonts w:ascii="Times New Roman" w:hAnsi="Times New Roman" w:cs="Times New Roman"/>
                </w:rPr>
                <w:t>http://mfcsp.ru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пн.-пт.: 9.00-20.00; сб.: 9.00-13.00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Ермолова Фаина Игоревна</w:t>
            </w:r>
          </w:p>
        </w:tc>
      </w:tr>
      <w:tr w:rsidR="008F7E2C" w:rsidRPr="00F250FB" w:rsidTr="0014441C">
        <w:trPr>
          <w:trHeight w:val="667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Серпухов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2203, г"/>
              </w:smartTagPr>
              <w:r w:rsidRPr="00F250FB">
                <w:rPr>
                  <w:rFonts w:ascii="Times New Roman" w:hAnsi="Times New Roman" w:cs="Times New Roman"/>
                </w:rPr>
                <w:t>142203, г</w:t>
              </w:r>
            </w:smartTag>
            <w:r w:rsidRPr="00F250FB">
              <w:rPr>
                <w:rFonts w:ascii="Times New Roman" w:hAnsi="Times New Roman" w:cs="Times New Roman"/>
              </w:rPr>
              <w:t>. Серпухов, ул. Горького, д. 5 «б»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  <w:lang w:val="en-US"/>
              </w:rPr>
            </w:pPr>
            <w:r w:rsidRPr="00F250FB">
              <w:rPr>
                <w:rFonts w:ascii="Times New Roman" w:hAnsi="Times New Roman" w:cs="Times New Roman"/>
              </w:rPr>
              <w:t>8(496)7</w:t>
            </w:r>
            <w:r w:rsidRPr="00F250FB">
              <w:rPr>
                <w:rFonts w:ascii="Times New Roman" w:hAnsi="Times New Roman" w:cs="Times New Roman"/>
                <w:lang w:val="en-US"/>
              </w:rPr>
              <w:t>12</w:t>
            </w:r>
            <w:r w:rsidRPr="00F250FB">
              <w:rPr>
                <w:rFonts w:ascii="Times New Roman" w:hAnsi="Times New Roman" w:cs="Times New Roman"/>
              </w:rPr>
              <w:t>-</w:t>
            </w:r>
            <w:r w:rsidRPr="00F250FB">
              <w:rPr>
                <w:rFonts w:ascii="Times New Roman" w:hAnsi="Times New Roman" w:cs="Times New Roman"/>
                <w:lang w:val="en-US"/>
              </w:rPr>
              <w:t>80-88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m@mfcserp.ru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пн.-чт.: 9.00-18.00; пт. 9.00-16.45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Гурова Оксана Александровна</w:t>
            </w:r>
          </w:p>
        </w:tc>
      </w:tr>
      <w:tr w:rsidR="008F7E2C" w:rsidRPr="00F250FB" w:rsidTr="0014441C">
        <w:trPr>
          <w:trHeight w:val="18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Серпуховский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142253, Московская область,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Серпуховский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Калиновское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сельское поселение, пос.Большевик, ул.Ленина, д.110.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тел.: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 8 (496) 776-30-20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Факс: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8(496)776-30-21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6" w:history="1">
              <w:r w:rsidR="008F7E2C" w:rsidRPr="00F250FB">
                <w:rPr>
                  <w:rFonts w:ascii="Times New Roman" w:hAnsi="Times New Roman" w:cs="Times New Roman"/>
                </w:rPr>
                <w:t>mfc.serpregion@gmail.com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7" w:history="1">
              <w:r w:rsidR="008F7E2C" w:rsidRPr="00F250FB">
                <w:rPr>
                  <w:rFonts w:ascii="Times New Roman" w:hAnsi="Times New Roman" w:cs="Times New Roman"/>
                </w:rPr>
                <w:t>http://serpregion.ru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пн.-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вых</w:t>
            </w:r>
            <w:proofErr w:type="spellEnd"/>
            <w:r w:rsidRPr="00F250FB">
              <w:rPr>
                <w:rFonts w:ascii="Times New Roman" w:hAnsi="Times New Roman" w:cs="Times New Roman"/>
              </w:rPr>
              <w:t>., вт.-пт.: 10.00-20.00, сб.: 9-13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Довженко Светлана Анатольевна</w:t>
            </w:r>
          </w:p>
        </w:tc>
      </w:tr>
      <w:tr w:rsidR="008F7E2C" w:rsidRPr="00F250FB" w:rsidTr="0014441C">
        <w:trPr>
          <w:trHeight w:val="50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Ступинский муниципальный район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142800, Московская область, г.Ступино, Проспект Победы, д.51   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тел.: 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8(496)649-23-23, факс:</w:t>
            </w:r>
          </w:p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8(496)649-23-</w:t>
            </w:r>
            <w:r w:rsidRPr="00F250FB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8" w:history="1">
              <w:r w:rsidR="008F7E2C" w:rsidRPr="00F250FB">
                <w:rPr>
                  <w:rFonts w:ascii="Times New Roman" w:hAnsi="Times New Roman" w:cs="Times New Roman"/>
                </w:rPr>
                <w:t>mfc-stupino@mail.ru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39" w:history="1">
              <w:r w:rsidR="008F7E2C" w:rsidRPr="00F250FB">
                <w:rPr>
                  <w:rStyle w:val="a4"/>
                  <w:rFonts w:ascii="Times New Roman" w:hAnsi="Times New Roman" w:cs="Times New Roman"/>
                  <w:color w:val="auto"/>
                </w:rPr>
                <w:t>http://mfc.esc-stupino.ru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пн.-пт.: 9.00-18.00</w:t>
            </w:r>
            <w:r w:rsidRPr="00F250FB">
              <w:rPr>
                <w:rFonts w:ascii="Times New Roman" w:hAnsi="Times New Roman" w:cs="Times New Roman"/>
              </w:rPr>
              <w:br/>
              <w:t xml:space="preserve">(с 13.00 до 14.00 часов - обед; 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Гуденко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Константин Евгеньевич</w:t>
            </w:r>
          </w:p>
        </w:tc>
      </w:tr>
      <w:tr w:rsidR="008F7E2C" w:rsidRPr="00F250FB" w:rsidTr="0014441C">
        <w:trPr>
          <w:trHeight w:val="1178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Фрязино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141195,Московская область, г. Фрязино, ул. Центральная, д. 12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255-44-26, 8(496) 255-44-27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mfc-fryazino@mosreg.ru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, ср,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чт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9.00-18.00;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9.00-20.00,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9.00-16.45 перерыв 14.00-14.45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Серов Виктор Иванович</w:t>
            </w:r>
          </w:p>
        </w:tc>
      </w:tr>
      <w:tr w:rsidR="008F7E2C" w:rsidRPr="00F250FB" w:rsidTr="0014441C">
        <w:trPr>
          <w:trHeight w:val="976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Городской округ Химки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141400, Московская область,  г. Химки, </w:t>
            </w:r>
            <w:smartTag w:uri="urn:schemas-microsoft-com:office:smarttags" w:element="PersonName">
              <w:r w:rsidRPr="00F250FB">
                <w:rPr>
                  <w:rFonts w:ascii="Times New Roman" w:hAnsi="Times New Roman" w:cs="Times New Roman"/>
                </w:rPr>
                <w:t>Юбилейный</w:t>
              </w:r>
            </w:smartTag>
            <w:r w:rsidRPr="00F250FB">
              <w:rPr>
                <w:rFonts w:ascii="Times New Roman" w:hAnsi="Times New Roman" w:cs="Times New Roman"/>
              </w:rPr>
              <w:t xml:space="preserve"> пр-т, 67А</w:t>
            </w:r>
            <w:proofErr w:type="gramStart"/>
            <w:r w:rsidRPr="00F250FB">
              <w:rPr>
                <w:rFonts w:ascii="Times New Roman" w:hAnsi="Times New Roman" w:cs="Times New Roman"/>
              </w:rPr>
              <w:t>,Б</w:t>
            </w:r>
            <w:proofErr w:type="gramEnd"/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8(498) 683-63-63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40" w:history="1">
              <w:r w:rsidR="008F7E2C" w:rsidRPr="00F250FB">
                <w:rPr>
                  <w:rFonts w:ascii="Times New Roman" w:hAnsi="Times New Roman" w:cs="Times New Roman"/>
                </w:rPr>
                <w:t>mfc_himki@mail.ru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: 8.00-20.00;  </w:t>
            </w:r>
            <w:proofErr w:type="spellStart"/>
            <w:proofErr w:type="gramStart"/>
            <w:r w:rsidRPr="00F250FB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F250FB">
              <w:rPr>
                <w:rFonts w:ascii="Times New Roman" w:hAnsi="Times New Roman" w:cs="Times New Roman"/>
              </w:rPr>
              <w:t>: 9.00-15.00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Колмаков Алексей Витальевич</w:t>
            </w:r>
          </w:p>
        </w:tc>
      </w:tr>
      <w:tr w:rsidR="008F7E2C" w:rsidRPr="00F250FB" w:rsidTr="0014441C">
        <w:trPr>
          <w:trHeight w:val="1068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Шатурский муниципальный район 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140700, Московская область, г. Шатура, ул.Интернациональная, д.8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8(496) 452-27-58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rPr>
                <w:rFonts w:ascii="Times New Roman" w:hAnsi="Times New Roman" w:cs="Times New Roman"/>
              </w:rPr>
            </w:pPr>
            <w:hyperlink r:id="rId41" w:history="1">
              <w:r w:rsidR="008F7E2C" w:rsidRPr="00F250FB">
                <w:rPr>
                  <w:rFonts w:ascii="Times New Roman" w:hAnsi="Times New Roman" w:cs="Times New Roman"/>
                </w:rPr>
                <w:t>mfc-shatura@rambler.ru</w:t>
              </w:r>
            </w:hyperlink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E97034" w:rsidP="0014441C">
            <w:pPr>
              <w:spacing w:before="75" w:after="75"/>
              <w:rPr>
                <w:rFonts w:ascii="Times New Roman" w:hAnsi="Times New Roman" w:cs="Times New Roman"/>
              </w:rPr>
            </w:pPr>
            <w:hyperlink r:id="rId42" w:history="1">
              <w:r w:rsidR="008F7E2C" w:rsidRPr="00F250FB">
                <w:rPr>
                  <w:rFonts w:ascii="Times New Roman" w:hAnsi="Times New Roman" w:cs="Times New Roman"/>
                </w:rPr>
                <w:t>http://shaturamfc.ru/</w:t>
              </w:r>
            </w:hyperlink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пн.-пт.: 8.30-17.30 (перерыв 13.00-14.00), 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Трушина Татьяна Юрьевна</w:t>
            </w:r>
          </w:p>
        </w:tc>
      </w:tr>
      <w:tr w:rsidR="008F7E2C" w:rsidRPr="00F250FB" w:rsidTr="0014441C">
        <w:trPr>
          <w:trHeight w:val="876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 xml:space="preserve">Городской округ </w:t>
            </w:r>
            <w:smartTag w:uri="urn:schemas-microsoft-com:office:smarttags" w:element="PersonName">
              <w:r w:rsidRPr="00F250FB">
                <w:rPr>
                  <w:rFonts w:ascii="Times New Roman" w:hAnsi="Times New Roman" w:cs="Times New Roman"/>
                </w:rPr>
                <w:t>Электрогорск</w:t>
              </w:r>
            </w:smartTag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2530, г"/>
              </w:smartTagPr>
              <w:r w:rsidRPr="00F250FB">
                <w:rPr>
                  <w:rFonts w:ascii="Times New Roman" w:hAnsi="Times New Roman" w:cs="Times New Roman"/>
                </w:rPr>
                <w:t>142530, г</w:t>
              </w:r>
            </w:smartTag>
            <w:r w:rsidRPr="00F250FB">
              <w:rPr>
                <w:rFonts w:ascii="Times New Roman" w:hAnsi="Times New Roman" w:cs="Times New Roman"/>
              </w:rPr>
              <w:t xml:space="preserve">. </w:t>
            </w:r>
            <w:smartTag w:uri="urn:schemas-microsoft-com:office:smarttags" w:element="PersonName">
              <w:r w:rsidRPr="00F250FB">
                <w:rPr>
                  <w:rFonts w:ascii="Times New Roman" w:hAnsi="Times New Roman" w:cs="Times New Roman"/>
                </w:rPr>
                <w:t>Электрогорск</w:t>
              </w:r>
            </w:smartTag>
            <w:r w:rsidRPr="00F250FB">
              <w:rPr>
                <w:rFonts w:ascii="Times New Roman" w:hAnsi="Times New Roman" w:cs="Times New Roman"/>
              </w:rPr>
              <w:t>, ул. М. Горького д.9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8(496-43)3-27-52</w:t>
            </w: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mfc@elgorsk-adm.ru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пн-пт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8.00-20.00,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сб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11.00-15.00, без перерыва на обед,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вс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выходной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Челядник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Лариса Васильевна</w:t>
            </w:r>
          </w:p>
        </w:tc>
      </w:tr>
      <w:tr w:rsidR="008F7E2C" w:rsidRPr="00F250FB" w:rsidTr="0014441C">
        <w:trPr>
          <w:trHeight w:val="1110"/>
        </w:trPr>
        <w:tc>
          <w:tcPr>
            <w:tcW w:w="570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904B6D" w:rsidRDefault="00904B6D" w:rsidP="00F948F9">
            <w:pPr>
              <w:pStyle w:val="15"/>
              <w:numPr>
                <w:ilvl w:val="0"/>
                <w:numId w:val="3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Городской округ Электросталь</w:t>
            </w:r>
          </w:p>
        </w:tc>
        <w:tc>
          <w:tcPr>
            <w:tcW w:w="2016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144006, Московская область, г. Электросталь, проспект Ленина, д. 11</w:t>
            </w:r>
          </w:p>
        </w:tc>
        <w:tc>
          <w:tcPr>
            <w:tcW w:w="1418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elmfc@yandex.ru</w:t>
            </w:r>
          </w:p>
        </w:tc>
        <w:tc>
          <w:tcPr>
            <w:tcW w:w="2474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в стадии разработки</w:t>
            </w:r>
          </w:p>
        </w:tc>
        <w:tc>
          <w:tcPr>
            <w:tcW w:w="1841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proofErr w:type="spellStart"/>
            <w:r w:rsidRPr="00F250FB">
              <w:rPr>
                <w:rFonts w:ascii="Times New Roman" w:hAnsi="Times New Roman" w:cs="Times New Roman"/>
              </w:rPr>
              <w:t>вт-пт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10.00-19.00, </w:t>
            </w:r>
            <w:proofErr w:type="spellStart"/>
            <w:r w:rsidRPr="00F250FB">
              <w:rPr>
                <w:rFonts w:ascii="Times New Roman" w:hAnsi="Times New Roman" w:cs="Times New Roman"/>
              </w:rPr>
              <w:t>сб</w:t>
            </w:r>
            <w:proofErr w:type="spellEnd"/>
            <w:r w:rsidRPr="00F250FB">
              <w:rPr>
                <w:rFonts w:ascii="Times New Roman" w:hAnsi="Times New Roman" w:cs="Times New Roman"/>
              </w:rPr>
              <w:t xml:space="preserve"> 10.00-16.45</w:t>
            </w:r>
          </w:p>
        </w:tc>
        <w:tc>
          <w:tcPr>
            <w:tcW w:w="1699" w:type="dxa"/>
            <w:tcBorders>
              <w:top w:val="single" w:sz="6" w:space="0" w:color="294197"/>
              <w:left w:val="single" w:sz="6" w:space="0" w:color="294197"/>
              <w:bottom w:val="single" w:sz="6" w:space="0" w:color="294197"/>
              <w:right w:val="single" w:sz="6" w:space="0" w:color="294197"/>
            </w:tcBorders>
            <w:vAlign w:val="center"/>
          </w:tcPr>
          <w:p w:rsidR="008F7E2C" w:rsidRPr="00F250FB" w:rsidRDefault="008F7E2C" w:rsidP="0014441C">
            <w:pPr>
              <w:rPr>
                <w:rFonts w:ascii="Times New Roman" w:hAnsi="Times New Roman" w:cs="Times New Roman"/>
              </w:rPr>
            </w:pPr>
            <w:r w:rsidRPr="00F250FB">
              <w:rPr>
                <w:rFonts w:ascii="Times New Roman" w:hAnsi="Times New Roman" w:cs="Times New Roman"/>
              </w:rPr>
              <w:t>Костромитин Владимир Владимирович</w:t>
            </w:r>
          </w:p>
        </w:tc>
      </w:tr>
    </w:tbl>
    <w:p w:rsidR="008F7E2C" w:rsidRPr="00F250FB" w:rsidRDefault="008F7E2C" w:rsidP="008F7E2C">
      <w:pPr>
        <w:tabs>
          <w:tab w:val="left" w:pos="8490"/>
        </w:tabs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8F7E2C" w:rsidRPr="00F250FB" w:rsidSect="00590A4B">
          <w:footerReference w:type="default" r:id="rId43"/>
          <w:pgSz w:w="16838" w:h="11906" w:orient="landscape" w:code="9"/>
          <w:pgMar w:top="567" w:right="1276" w:bottom="1134" w:left="1440" w:header="720" w:footer="720" w:gutter="0"/>
          <w:cols w:space="720"/>
          <w:noEndnote/>
        </w:sectPr>
      </w:pPr>
    </w:p>
    <w:p w:rsidR="00590A4B" w:rsidRPr="00590A4B" w:rsidRDefault="00590A4B" w:rsidP="00590A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F52F1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E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590A4B" w:rsidRPr="00590A4B" w:rsidRDefault="00590A4B" w:rsidP="00590A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C642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Временному порядку</w:t>
      </w:r>
    </w:p>
    <w:p w:rsidR="00590A4B" w:rsidRDefault="00590A4B" w:rsidP="007472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A4B" w:rsidRPr="00590A4B" w:rsidRDefault="00590A4B" w:rsidP="00590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</w:t>
      </w:r>
    </w:p>
    <w:p w:rsidR="00590A4B" w:rsidRPr="00590A4B" w:rsidRDefault="00590A4B" w:rsidP="00590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5657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</w:p>
    <w:p w:rsidR="009F4868" w:rsidRPr="009F4868" w:rsidRDefault="00E97034" w:rsidP="009F4868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3" o:spid="_x0000_s1026" type="#_x0000_t202" style="position:absolute;left:0;text-align:left;margin-left:-27pt;margin-top:9pt;width:550.25pt;height:26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" strokeweight="1.5pt">
            <v:textbox style="mso-next-textbox:#Надпись 123">
              <w:txbxContent>
                <w:p w:rsidR="00DB6280" w:rsidRPr="000354D1" w:rsidRDefault="00DB6280" w:rsidP="009F4868">
                  <w:pPr>
                    <w:shd w:val="clear" w:color="auto" w:fill="CCFFCC"/>
                    <w:jc w:val="center"/>
                    <w:rPr>
                      <w:smallCaps/>
                      <w:sz w:val="32"/>
                      <w:szCs w:val="32"/>
                    </w:rPr>
                  </w:pPr>
                  <w:r w:rsidRPr="009F4868">
                    <w:rPr>
                      <w:rFonts w:ascii="Times New Roman" w:hAnsi="Times New Roman" w:cs="Times New Roman"/>
                      <w:smallCaps/>
                      <w:sz w:val="32"/>
                      <w:szCs w:val="32"/>
                    </w:rPr>
                    <w:t>заявитель</w:t>
                  </w:r>
                  <w:r w:rsidRPr="000354D1">
                    <w:rPr>
                      <w:smallCap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9F4868" w:rsidRPr="009F4868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</w:t>
      </w:r>
    </w:p>
    <w:p w:rsidR="009F4868" w:rsidRPr="009F4868" w:rsidRDefault="009F4868" w:rsidP="009F4868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20" o:spid="_x0000_s1070" style="position:absolute;left:0;text-align:left;flip:y;z-index:251681792;visibility:visible" from="510.3pt,8.45pt" to="510.3pt,5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22" o:spid="_x0000_s1069" style="position:absolute;left:0;text-align:left;z-index:251674624;visibility:visible" from="246pt,6pt" to="24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" strokeweight="1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21" o:spid="_x0000_s1068" style="position:absolute;left:0;text-align:left;z-index:251682816;visibility:visible" from="-18pt,7.95pt" to="-18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">
            <v:stroke endarrow="block"/>
          </v:line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19" o:spid="_x0000_s1027" type="#_x0000_t202" style="position:absolute;left:0;text-align:left;margin-left:54pt;margin-top:10.7pt;width:390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" fillcolor="#cff" strokeweight="1.5pt">
            <v:textbox style="mso-next-textbox:#Надпись 119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представление заявления и документов на предоставление 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 услуги </w:t>
                  </w:r>
                </w:p>
              </w:txbxContent>
            </v:textbox>
          </v:shape>
        </w:pict>
      </w:r>
    </w:p>
    <w:p w:rsidR="009F4868" w:rsidRPr="009F4868" w:rsidRDefault="009F4868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18" o:spid="_x0000_s1067" style="position:absolute;left:0;text-align:left;z-index:251692032;visibility:visible" from="150pt,2.1pt" to="15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+hO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17" o:spid="_x0000_s1066" style="position:absolute;left:0;text-align:left;z-index:251693056;visibility:visible" from="240pt,2.1pt" to="24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16" o:spid="_x0000_s1065" style="position:absolute;left:0;text-align:left;z-index:251694080;visibility:visible" from="312pt,2.1pt" to="31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/7I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15" o:spid="_x0000_s1064" style="position:absolute;left:0;text-align:left;z-index:251695104;visibility:visible" from="396pt,2.1pt" to="39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g+DZA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14" o:spid="_x0000_s1063" style="position:absolute;left:0;text-align:left;z-index:251691008;visibility:visible" from="78pt,2.1pt" to="7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+6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">
            <v:stroke endarrow="block"/>
          </v:line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13" o:spid="_x0000_s1028" type="#_x0000_t202" style="position:absolute;left:0;text-align:left;margin-left:348.3pt;margin-top:7pt;width:2in;height:61.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" fillcolor="#cff" strokeweight="1.5pt">
            <v:textbox style="mso-next-textbox:#Надпись 113">
              <w:txbxContent>
                <w:p w:rsidR="00DB6280" w:rsidRPr="009F4868" w:rsidRDefault="00DB6280" w:rsidP="009F48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4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4"/>
                      <w:szCs w:val="18"/>
                    </w:rPr>
                    <w:t>ПОСРЕДСТВОМ ЕДИНОГО ПОРТАЛА</w:t>
                  </w:r>
                </w:p>
                <w:p w:rsidR="00DB6280" w:rsidRPr="009F4868" w:rsidRDefault="00DB6280" w:rsidP="009F48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4"/>
                      <w:szCs w:val="18"/>
                    </w:rPr>
                    <w:t>ГОСУДАРСТВЕННЫХ И МУНИЦИПАЛЬНЫХ УСЛУГ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14"/>
                      <w:szCs w:val="18"/>
                    </w:rPr>
                    <w:t>, ПОРТАЛА ГОСУДАРСТВЕННЫХ И МУНИЦИПАЛЬНЫХ УСЛУГ МОСКОВСКОЙ ОБЛАСТИ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12" o:spid="_x0000_s1029" type="#_x0000_t202" style="position:absolute;left:0;text-align:left;margin-left:282pt;margin-top:6.8pt;width:60pt;height:1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" fillcolor="#cff" strokeweight="1.5pt">
            <v:textbox style="mso-next-textbox:#Надпись 112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по почте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11" o:spid="_x0000_s1030" type="#_x0000_t202" style="position:absolute;left:0;text-align:left;margin-left:204pt;margin-top:6.8pt;width:1in;height:54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" fillcolor="#cff" strokeweight="1.5pt">
            <v:textbox style="mso-next-textbox:#Надпись 111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через многофункциональный центр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10" o:spid="_x0000_s1031" type="#_x0000_t202" style="position:absolute;left:0;text-align:left;margin-left:102pt;margin-top:6.8pt;width:96pt;height: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" fillcolor="#cff" strokeweight="1.5pt">
            <v:textbox style="mso-next-textbox:#Надпись 110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через законного представителя или доверенное лицо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09" o:spid="_x0000_s1032" type="#_x0000_t202" style="position:absolute;left:0;text-align:left;margin-left:54pt;margin-top:6.8pt;width:42pt;height:1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" fillcolor="#cff" strokeweight="1.5pt">
            <v:textbox style="mso-next-textbox:#Надпись 109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лично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rect id="Прямоугольник 108" o:spid="_x0000_s1033" style="position:absolute;left:0;text-align:left;margin-left:-100.35pt;margin-top:79.1pt;width:194.65pt;height:54pt;rotation:-9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" fillcolor="#ff9" strokeweight="1.5pt">
            <v:textbox style="layout-flow:vertical;mso-layout-flow-alt:bottom-to-top;mso-next-textbox:#Прямоугольник 108">
              <w:txbxContent>
                <w:p w:rsidR="00DB6280" w:rsidRPr="009F4868" w:rsidRDefault="00DB6280" w:rsidP="009F4868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9"/>
                      <w:szCs w:val="19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9"/>
                      <w:szCs w:val="19"/>
                    </w:rPr>
                    <w:t>обжалование решения о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19"/>
                      <w:szCs w:val="19"/>
                    </w:rPr>
                    <w:t>б отказе в предоставлении государственной услуги</w:t>
                  </w:r>
                </w:p>
                <w:p w:rsidR="00DB6280" w:rsidRPr="00243100" w:rsidRDefault="00DB6280" w:rsidP="009F4868">
                  <w:pPr>
                    <w:jc w:val="both"/>
                    <w:rPr>
                      <w:sz w:val="19"/>
                      <w:szCs w:val="19"/>
                    </w:rPr>
                  </w:pPr>
                </w:p>
              </w:txbxContent>
            </v:textbox>
          </v:rect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7" o:spid="_x0000_s1062" style="position:absolute;left:0;text-align:left;z-index:251699200;visibility:visible" from="312pt,11.5pt" to="312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6" o:spid="_x0000_s1061" style="position:absolute;left:0;text-align:left;z-index:251696128;visibility:visible" from="78pt,11.5pt" to="78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coYg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">
            <v:stroke endarrow="block"/>
          </v:line>
        </w:pict>
      </w:r>
    </w:p>
    <w:p w:rsidR="009F4868" w:rsidRPr="009F4868" w:rsidRDefault="009F4868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5" o:spid="_x0000_s1060" style="position:absolute;left:0;text-align:left;z-index:251697152;visibility:visible" from="150pt,11.9pt" to="150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">
            <v:stroke endarrow="block"/>
          </v:line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4" o:spid="_x0000_s1059" style="position:absolute;left:0;text-align:left;z-index:251698176;visibility:visible" from="240pt,7.6pt" to="240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L2WZAIAAH0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">
            <v:stroke endarrow="block"/>
          </v:line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3" o:spid="_x0000_s1058" style="position:absolute;left:0;text-align:left;z-index:251700224;visibility:visible" from="396pt,3.3pt" to="396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K8ZAIAAH0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">
            <v:stroke endarrow="block"/>
          </v:line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02" o:spid="_x0000_s1034" type="#_x0000_t202" style="position:absolute;left:0;text-align:left;margin-left:54pt;margin-top:8pt;width:390pt;height:3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" fillcolor="#cff" strokeweight="1.5pt">
            <v:textbox style="mso-next-textbox:#Надпись 102">
              <w:txbxContent>
                <w:p w:rsidR="00DB6280" w:rsidRPr="009F4868" w:rsidRDefault="00DB6280" w:rsidP="009F48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прием, прове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рка и регистрация муниципальным служащим поступивших от </w:t>
                  </w: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заявителя документов</w:t>
                  </w:r>
                </w:p>
                <w:p w:rsidR="00DB6280" w:rsidRPr="00243100" w:rsidRDefault="00DB6280" w:rsidP="009F4868">
                  <w:pPr>
                    <w:spacing w:before="240" w:after="120"/>
                    <w:jc w:val="center"/>
                    <w:rPr>
                      <w:rFonts w:ascii="Arial Black" w:hAnsi="Arial Black" w:cs="Arial Black"/>
                      <w:smallCaps/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9F4868" w:rsidRPr="009F4868" w:rsidRDefault="009F4868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9F4868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5" o:spid="_x0000_s1057" style="position:absolute;left:0;text-align:left;z-index:251710464;visibility:visible" from="430.8pt,4.3pt" to="430.8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" strokeweight="1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1" o:spid="_x0000_s1056" style="position:absolute;left:0;text-align:left;z-index:251675648;visibility:visible" from="246.3pt,5.8pt" to="246.3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" strokeweight="1pt">
            <v:stroke endarrow="block"/>
          </v:line>
        </w:pict>
      </w: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100" o:spid="_x0000_s1035" type="#_x0000_t202" style="position:absolute;left:0;text-align:left;margin-left:387.3pt;margin-top:6.95pt;width:96pt;height:38.2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" fillcolor="#cff" strokeweight="1.5pt">
            <v:textbox style="mso-next-textbox:#Надпись 100">
              <w:txbxContent>
                <w:p w:rsidR="00DB6280" w:rsidRPr="003B308F" w:rsidRDefault="00DB6280" w:rsidP="001D22D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Наличие оснований для отказа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_x0000_s1036" type="#_x0000_t202" style="position:absolute;left:0;text-align:left;margin-left:156.3pt;margin-top:6.95pt;width:189pt;height:38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" fillcolor="#cff" strokeweight="1.5pt">
            <v:textbox style="mso-next-textbox:#_x0000_s1036">
              <w:txbxContent>
                <w:p w:rsidR="00DB6280" w:rsidRPr="003B308F" w:rsidRDefault="00DB6280" w:rsidP="003B30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3B308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 xml:space="preserve">обработка и предварительное 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р</w:t>
                  </w:r>
                  <w:r w:rsidRPr="003B308F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ассмотрение документов</w:t>
                  </w:r>
                </w:p>
              </w:txbxContent>
            </v:textbox>
          </v:shape>
        </w:pict>
      </w:r>
    </w:p>
    <w:p w:rsidR="009F4868" w:rsidRPr="009F4868" w:rsidRDefault="009F4868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9F4868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3" o:spid="_x0000_s1055" style="position:absolute;left:0;text-align:left;z-index:251706368;visibility:visible" from="432.3pt,5.1pt" to="433.05pt,1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" strokeweight="1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98" o:spid="_x0000_s1054" style="position:absolute;left:0;text-align:left;z-index:251676672;visibility:visible" from="180.3pt,5.1pt" to="180.3pt,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" strokeweight="1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2" o:spid="_x0000_s1053" style="position:absolute;left:0;text-align:left;z-index:251704320;visibility:visible" from="321.3pt,5.1pt" to="321.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" strokeweight="1pt">
            <v:stroke endarrow="block"/>
          </v:line>
        </w:pict>
      </w:r>
    </w:p>
    <w:p w:rsidR="003B308F" w:rsidRDefault="00E97034" w:rsidP="007805D3">
      <w:pPr>
        <w:shd w:val="clear" w:color="auto" w:fill="FFFFFF"/>
        <w:tabs>
          <w:tab w:val="left" w:pos="331"/>
          <w:tab w:val="left" w:pos="9075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_x0000_s1037" type="#_x0000_t202" style="position:absolute;left:0;text-align:left;margin-left:223.8pt;margin-top:4.95pt;width:189pt;height:38.2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" fillcolor="#cff" strokeweight="1.5pt">
            <v:textbox style="mso-next-textbox:#_x0000_s1037">
              <w:txbxContent>
                <w:p w:rsidR="00DB6280" w:rsidRPr="003B308F" w:rsidRDefault="00DB6280" w:rsidP="003B30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shape>
        </w:pict>
      </w:r>
    </w:p>
    <w:p w:rsidR="003B308F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99" o:spid="_x0000_s1052" style="position:absolute;left:0;text-align:left;z-index:251677696;visibility:visible" from="-16.95pt,4.2pt" to="-16.95pt,2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" strokeweight="1pt">
            <v:stroke endarrow="block"/>
          </v:line>
        </w:pict>
      </w:r>
    </w:p>
    <w:p w:rsidR="003B308F" w:rsidRDefault="003B308F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3B308F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6" o:spid="_x0000_s1051" style="position:absolute;left:0;text-align:left;z-index:251712512;visibility:visible" from="321.3pt,3.65pt" to="321.3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" strokeweight="1pt">
            <v:stroke endarrow="block"/>
          </v:line>
        </w:pict>
      </w:r>
    </w:p>
    <w:p w:rsidR="007805D3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_x0000_s1038" type="#_x0000_t202" style="position:absolute;left:0;text-align:left;margin-left:156.3pt;margin-top:12.15pt;width:189pt;height:38.2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" fillcolor="#cff" strokeweight="1.5pt">
            <v:textbox style="mso-next-textbox:#_x0000_s1038">
              <w:txbxContent>
                <w:p w:rsidR="00DB6280" w:rsidRPr="003B308F" w:rsidRDefault="00DB6280" w:rsidP="007805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определение возможности присвоения адреса</w:t>
                  </w:r>
                </w:p>
              </w:txbxContent>
            </v:textbox>
          </v:shape>
        </w:pict>
      </w:r>
    </w:p>
    <w:p w:rsidR="007805D3" w:rsidRDefault="007805D3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7805D3" w:rsidRDefault="007805D3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7805D3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line id="Прямая соединительная линия 10" o:spid="_x0000_s1050" style="position:absolute;left:0;text-align:left;z-index:251720704;visibility:visible" from="252.3pt,8.95pt" to="252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" strokeweight="1pt">
            <v:stroke endarrow="block"/>
          </v:line>
        </w:pict>
      </w:r>
    </w:p>
    <w:p w:rsidR="007805D3" w:rsidRDefault="007805D3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C24DAD" w:rsidRDefault="00E97034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pacing w:val="-5"/>
          <w:lang w:eastAsia="ru-RU"/>
        </w:rPr>
        <w:pict>
          <v:shape id="Надпись 97" o:spid="_x0000_s1039" type="#_x0000_t202" style="position:absolute;left:0;text-align:left;margin-left:6.3pt;margin-top:.95pt;width:477pt;height:7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" fillcolor="#cff" strokeweight="1.5pt">
            <v:textbox style="mso-next-textbox:#Надпись 97">
              <w:txbxContent>
                <w:p w:rsidR="00DB6280" w:rsidRPr="009F4868" w:rsidRDefault="00DB6280" w:rsidP="009F486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  <w:t xml:space="preserve"> </w:t>
                  </w: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  <w:t xml:space="preserve">принятие решения </w:t>
                  </w:r>
                  <w:r>
                    <w:rPr>
                      <w:rFonts w:ascii="Times New Roman" w:hAnsi="Times New Roman" w:cs="Times New Roman"/>
                      <w:bCs/>
                      <w:smallCaps/>
                      <w:sz w:val="24"/>
                      <w:szCs w:val="24"/>
                    </w:rPr>
                    <w:t>и оформление результата</w:t>
                  </w:r>
                </w:p>
                <w:p w:rsidR="00DB6280" w:rsidRPr="00243100" w:rsidRDefault="00DB6280" w:rsidP="009F4868">
                  <w:pPr>
                    <w:jc w:val="center"/>
                    <w:rPr>
                      <w:smallCaps/>
                      <w:spacing w:val="6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C24DAD" w:rsidRDefault="00C24DAD" w:rsidP="009F4868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</w:p>
    <w:p w:rsidR="009F4868" w:rsidRPr="009F4868" w:rsidRDefault="00E97034" w:rsidP="00C24DAD">
      <w:pPr>
        <w:shd w:val="clear" w:color="auto" w:fill="FFFFFF"/>
        <w:tabs>
          <w:tab w:val="left" w:pos="331"/>
        </w:tabs>
        <w:suppressAutoHyphens/>
        <w:spacing w:after="0" w:line="266" w:lineRule="exact"/>
        <w:jc w:val="both"/>
        <w:rPr>
          <w:rFonts w:ascii="Times New Roman" w:eastAsia="Times New Roman" w:hAnsi="Times New Roman" w:cs="Times New Roman"/>
          <w:color w:val="000000"/>
          <w:spacing w:val="-5"/>
          <w:lang w:eastAsia="ar-SA"/>
        </w:rPr>
      </w:pPr>
      <w:r w:rsidRPr="00E97034">
        <w:rPr>
          <w:rFonts w:ascii="Times New Roman" w:eastAsia="Times New Roman" w:hAnsi="Times New Roman" w:cs="Times New Roman"/>
          <w:bCs/>
          <w:noProof/>
          <w:lang w:eastAsia="ru-RU"/>
        </w:rPr>
        <w:pict>
          <v:shape id="Надпись 94" o:spid="_x0000_s1040" type="#_x0000_t202" style="position:absolute;left:0;text-align:left;margin-left:30.3pt;margin-top:5.1pt;width:184.5pt;height:30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" strokeweight="1.5pt">
            <v:textbox style="mso-next-textbox:#Надпись 94">
              <w:txbxContent>
                <w:p w:rsidR="00DB6280" w:rsidRPr="009F4868" w:rsidRDefault="00DB6280" w:rsidP="003B308F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о предоставлении услуги</w:t>
                  </w:r>
                </w:p>
              </w:txbxContent>
            </v:textbox>
          </v:shape>
        </w:pict>
      </w:r>
      <w:r w:rsidRPr="00E97034">
        <w:rPr>
          <w:rFonts w:ascii="Times New Roman" w:eastAsia="Times New Roman" w:hAnsi="Times New Roman" w:cs="Times New Roman"/>
          <w:bCs/>
          <w:noProof/>
          <w:lang w:eastAsia="ru-RU"/>
        </w:rPr>
        <w:pict>
          <v:shape id="Надпись 95" o:spid="_x0000_s1041" type="#_x0000_t202" style="position:absolute;left:0;text-align:left;margin-left:279.3pt;margin-top:2.85pt;width:177pt;height:32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" strokeweight="1.5pt">
            <v:textbox style="mso-next-textbox:#Надпись 95">
              <w:txbxContent>
                <w:p w:rsidR="00DB6280" w:rsidRPr="009F4868" w:rsidRDefault="00DB6280" w:rsidP="009F4868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об отказе</w:t>
                  </w:r>
                </w:p>
                <w:p w:rsidR="00DB6280" w:rsidRPr="009F4868" w:rsidRDefault="00DB6280" w:rsidP="009F4868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8"/>
                      <w:szCs w:val="18"/>
                    </w:rPr>
                    <w:t>в предоставлении услуги</w:t>
                  </w:r>
                </w:p>
                <w:p w:rsidR="00DB6280" w:rsidRPr="00243100" w:rsidRDefault="00DB6280" w:rsidP="009F4868">
                  <w:pPr>
                    <w:shd w:val="clear" w:color="auto" w:fill="CCFFCC"/>
                    <w:jc w:val="center"/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9F4868" w:rsidRPr="009F4868" w:rsidRDefault="009F4868" w:rsidP="009F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F4868" w:rsidRPr="009F4868" w:rsidRDefault="00E97034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line id="Прямая соединительная линия 92" o:spid="_x0000_s1049" style="position:absolute;left:0;text-align:left;z-index:251684864;visibility:visible" from="433.05pt,9.15pt" to="433.0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">
            <v:stroke endarrow="block"/>
          </v:line>
        </w:pict>
      </w: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line id="Прямая соединительная линия 91" o:spid="_x0000_s1048" style="position:absolute;left:0;text-align:left;z-index:251683840;visibility:visible" from="72.3pt,9.15pt" to="72.3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">
            <v:stroke endarrow="block"/>
          </v:line>
        </w:pict>
      </w:r>
    </w:p>
    <w:p w:rsidR="009F4868" w:rsidRPr="009F4868" w:rsidRDefault="009F4868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F4868" w:rsidRPr="009F4868" w:rsidRDefault="009F4868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F4868" w:rsidRPr="009F4868" w:rsidRDefault="00E97034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shape id="Надпись 87" o:spid="_x0000_s1042" type="#_x0000_t202" style="position:absolute;left:0;text-align:left;margin-left:0;margin-top:12.05pt;width:495pt;height:6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" fillcolor="#cff" strokeweight="1pt">
            <v:textbox style="mso-next-textbox:#Надпись 87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smallCaps/>
                      <w:spacing w:val="8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mallCaps/>
                      <w:spacing w:val="80"/>
                      <w:sz w:val="23"/>
                      <w:szCs w:val="23"/>
                    </w:rPr>
                    <w:t>подготовка и выдача результата</w:t>
                  </w:r>
                </w:p>
              </w:txbxContent>
            </v:textbox>
          </v:shape>
        </w:pict>
      </w:r>
    </w:p>
    <w:p w:rsidR="009F4868" w:rsidRPr="009F4868" w:rsidRDefault="009F4868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F4868" w:rsidRPr="009F4868" w:rsidRDefault="00E97034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shape id="Надпись 86" o:spid="_x0000_s1043" type="#_x0000_t202" style="position:absolute;left:0;text-align:left;margin-left:22pt;margin-top:6.9pt;width:201.75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" strokeweight="1.5pt">
            <v:textbox style="mso-next-textbox:#Надпись 86">
              <w:txbxContent>
                <w:p w:rsidR="00DB6280" w:rsidRPr="009F4868" w:rsidRDefault="00DB6280" w:rsidP="009F4868">
                  <w:pPr>
                    <w:shd w:val="clear" w:color="auto" w:fill="CCFFCC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6"/>
                      <w:szCs w:val="16"/>
                    </w:rPr>
                    <w:t>выданный результат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shape id="Надпись 84" o:spid="_x0000_s1044" type="#_x0000_t202" style="position:absolute;left:0;text-align:left;margin-left:287.55pt;margin-top:4.65pt;width:179.25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" strokeweight="1.5pt">
            <v:textbox style="mso-next-textbox:#Надпись 84">
              <w:txbxContent>
                <w:p w:rsidR="00DB6280" w:rsidRPr="009F4868" w:rsidRDefault="00DB6280" w:rsidP="009F4868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mallCap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mallCaps/>
                      <w:sz w:val="16"/>
                      <w:szCs w:val="16"/>
                    </w:rPr>
                    <w:t>уведомление об отказе в предоставлении услуги</w:t>
                  </w:r>
                </w:p>
                <w:p w:rsidR="00DB6280" w:rsidRPr="00243100" w:rsidRDefault="00DB6280" w:rsidP="009F4868">
                  <w:pPr>
                    <w:shd w:val="clear" w:color="auto" w:fill="CCFFCC"/>
                    <w:jc w:val="center"/>
                    <w:rPr>
                      <w:bCs/>
                      <w:smallCaps/>
                      <w:sz w:val="17"/>
                      <w:szCs w:val="17"/>
                    </w:rPr>
                  </w:pPr>
                </w:p>
                <w:p w:rsidR="00DB6280" w:rsidRPr="00243100" w:rsidRDefault="00DB6280" w:rsidP="009F4868">
                  <w:pPr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9F4868" w:rsidRPr="009F4868" w:rsidRDefault="009F4868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F4868" w:rsidRPr="009F4868" w:rsidRDefault="009F4868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F4868" w:rsidRPr="009F4868" w:rsidRDefault="00E97034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line id="Прямая соединительная линия 8" o:spid="_x0000_s1047" style="position:absolute;left:0;text-align:left;z-index:251716608;visibility:visible" from="434.55pt,2.45pt" to="434.5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">
            <v:stroke endarrow="block"/>
          </v:line>
        </w:pict>
      </w:r>
      <w:r>
        <w:rPr>
          <w:rFonts w:ascii="Times New Roman" w:eastAsia="Times New Roman" w:hAnsi="Times New Roman" w:cs="Times New Roman"/>
          <w:bCs/>
          <w:noProof/>
          <w:lang w:eastAsia="ru-RU"/>
        </w:rPr>
        <w:pict>
          <v:line id="Прямая соединительная линия 7" o:spid="_x0000_s1046" style="position:absolute;left:0;text-align:left;z-index:251714560;visibility:visible" from="73.05pt,4.7pt" to="73.0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">
            <v:stroke endarrow="block"/>
          </v:line>
        </w:pict>
      </w:r>
    </w:p>
    <w:p w:rsidR="009F4868" w:rsidRPr="009F4868" w:rsidRDefault="00E97034" w:rsidP="009F4868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7034">
        <w:rPr>
          <w:rFonts w:ascii="Times New Roman" w:eastAsia="Times New Roman" w:hAnsi="Times New Roman" w:cs="Times New Roman"/>
          <w:noProof/>
          <w:lang w:eastAsia="ru-RU"/>
        </w:rPr>
        <w:pict>
          <v:shape id="Надпись 83" o:spid="_x0000_s1045" type="#_x0000_t202" style="position:absolute;left:0;text-align:left;margin-left:-32.5pt;margin-top:25.95pt;width:547.5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" fillcolor="#ff9" strokeweight="1.5pt">
            <v:textbox style="mso-next-textbox:#Надпись 83">
              <w:txbxContent>
                <w:p w:rsidR="00DB6280" w:rsidRPr="009F4868" w:rsidRDefault="00DB6280" w:rsidP="009F486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Орган местного самоуправления</w:t>
                  </w:r>
                </w:p>
              </w:txbxContent>
            </v:textbox>
          </v:shape>
        </w:pict>
      </w:r>
    </w:p>
    <w:p w:rsidR="00595C87" w:rsidRDefault="00595C87" w:rsidP="00590A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AEA" w:rsidRDefault="00381AEA" w:rsidP="00590A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3959" w:rsidRDefault="00197CE9" w:rsidP="00381AEA">
      <w:pPr>
        <w:spacing w:after="0" w:line="240" w:lineRule="auto"/>
        <w:jc w:val="center"/>
      </w:pPr>
      <w:r>
        <w:t xml:space="preserve">           </w:t>
      </w:r>
    </w:p>
    <w:p w:rsidR="00FD3959" w:rsidRPr="00590A4B" w:rsidRDefault="00FD3959" w:rsidP="00FD39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E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D3959" w:rsidRPr="00590A4B" w:rsidRDefault="00FD3959" w:rsidP="00FD39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C642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Временному порядку</w:t>
      </w:r>
    </w:p>
    <w:p w:rsidR="00FD3959" w:rsidRDefault="00FD3959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администрации  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Пушкинского муниципального района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от____________________________________                      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юридических лиц - наименование организации,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физических лиц – фамилия, имя, отчество),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представителя, действующего по доверенности)</w:t>
      </w:r>
    </w:p>
    <w:p w:rsidR="0020538A" w:rsidRDefault="0020538A" w:rsidP="002053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7CE9" w:rsidRDefault="00197CE9" w:rsidP="00197CE9">
      <w:pPr>
        <w:pStyle w:val="ConsPlusNonformat"/>
      </w:pPr>
    </w:p>
    <w:p w:rsidR="0020538A" w:rsidRDefault="0020538A" w:rsidP="00197CE9">
      <w:pPr>
        <w:pStyle w:val="ConsPlusNonformat"/>
      </w:pPr>
    </w:p>
    <w:p w:rsidR="000B2B4A" w:rsidRDefault="000B2B4A" w:rsidP="000B2B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219A3" w:rsidRPr="005219A3" w:rsidRDefault="005219A3" w:rsidP="005219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Прошу присвоить адрес земельному участку (объекту капитального строительства)_______________________________________________________________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(указываются сведения о земельном участке, объекте капитального строительства)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(место нахождения, кадастровый номер и т.д.))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219A3" w:rsidRPr="005219A3" w:rsidRDefault="005219A3" w:rsidP="005219A3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</w:t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5219A3" w:rsidRPr="005219A3" w:rsidRDefault="00D36CC0" w:rsidP="0052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Дата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19A3" w:rsidRPr="005219A3">
        <w:rPr>
          <w:rFonts w:ascii="Times New Roman" w:hAnsi="Times New Roman" w:cs="Times New Roman"/>
          <w:sz w:val="24"/>
          <w:szCs w:val="24"/>
        </w:rPr>
        <w:t>Подпись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 xml:space="preserve"> (документы, которые представил заявитель)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Результат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 выдать следующим способом: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5219A3">
        <w:rPr>
          <w:rFonts w:ascii="Times New Roman" w:hAnsi="Times New Roman" w:cs="Times New Roman"/>
          <w:i/>
          <w:iCs/>
          <w:sz w:val="24"/>
          <w:szCs w:val="24"/>
        </w:rPr>
        <w:t>*наименование ОМСУ*: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985" w:hanging="11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i/>
          <w:iCs/>
          <w:sz w:val="24"/>
          <w:szCs w:val="24"/>
        </w:rPr>
        <w:t xml:space="preserve">в форме </w:t>
      </w:r>
      <w:r w:rsidRPr="005219A3">
        <w:rPr>
          <w:rFonts w:ascii="Times New Roman" w:hAnsi="Times New Roman" w:cs="Times New Roman"/>
          <w:sz w:val="24"/>
          <w:szCs w:val="24"/>
        </w:rPr>
        <w:t>электронного документа;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985" w:hanging="11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lastRenderedPageBreak/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5219A3" w:rsidRPr="005219A3" w:rsidRDefault="005219A3" w:rsidP="005219A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&lt;&lt;Обратная сторона заявления&gt;&gt;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263C51" w:rsidRPr="00263C51">
        <w:rPr>
          <w:rFonts w:ascii="Times New Roman" w:hAnsi="Times New Roman" w:cs="Times New Roman"/>
          <w:sz w:val="24"/>
          <w:szCs w:val="24"/>
        </w:rPr>
        <w:t>государствен</w:t>
      </w:r>
      <w:r w:rsidRPr="005219A3">
        <w:rPr>
          <w:rFonts w:ascii="Times New Roman" w:hAnsi="Times New Roman" w:cs="Times New Roman"/>
          <w:sz w:val="24"/>
          <w:szCs w:val="24"/>
        </w:rPr>
        <w:t>ной услуги):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О представлении не полного комплекта документов, требующихся для предоставления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услуги, предупрежден.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   _____________            __________________________________________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(подпись заявителя)                         (Ф.И.О. заявителя, полностью)</w:t>
      </w:r>
    </w:p>
    <w:p w:rsidR="00FE2535" w:rsidRDefault="00FE2535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1AEA" w:rsidRDefault="00381AEA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AEA" w:rsidRDefault="00381AEA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AEA" w:rsidRDefault="00381AEA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AEA" w:rsidRDefault="00381AEA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AEA" w:rsidRDefault="00381AEA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AEA" w:rsidRDefault="00381AEA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A3" w:rsidRPr="00590A4B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35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9F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219A3" w:rsidRPr="00590A4B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C642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Временному порядку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администрации  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Пушкинского муниципального района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от____________________________________                      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юридических лиц - наименование организации,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физических лиц – фамилия, имя, отчество),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представителя, действующего по доверенности)</w:t>
      </w:r>
    </w:p>
    <w:p w:rsidR="005219A3" w:rsidRDefault="005219A3" w:rsidP="005960EC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9A3" w:rsidRPr="005219A3" w:rsidRDefault="005219A3" w:rsidP="005219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Прошу произвести переадресацию земельного участка (объекта капитального строительства) _____________________________________________________________________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(указываются сведения о земельном участке, объекте капитального строительства)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(место нахождения, кадастровый номер и т.д.))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в связи с ________________________________________________ (указывается причина</w:t>
      </w:r>
      <w:proofErr w:type="gramStart"/>
      <w:r w:rsidRPr="005219A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219A3" w:rsidRPr="005219A3" w:rsidRDefault="005219A3" w:rsidP="005219A3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</w:t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5219A3" w:rsidRPr="005219A3" w:rsidRDefault="005219A3" w:rsidP="0052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</w:t>
      </w:r>
      <w:r w:rsidRPr="005219A3">
        <w:rPr>
          <w:rFonts w:ascii="Times New Roman" w:hAnsi="Times New Roman" w:cs="Times New Roman"/>
          <w:sz w:val="24"/>
          <w:szCs w:val="24"/>
        </w:rPr>
        <w:tab/>
        <w:t>Дата</w:t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>(документы, которые представил заявитель)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Результат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 выдать следующим способом: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5219A3">
        <w:rPr>
          <w:rFonts w:ascii="Times New Roman" w:hAnsi="Times New Roman" w:cs="Times New Roman"/>
          <w:i/>
          <w:iCs/>
          <w:sz w:val="24"/>
          <w:szCs w:val="24"/>
        </w:rPr>
        <w:t>*наименование ОМСУ*: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985" w:hanging="11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i/>
          <w:iCs/>
          <w:sz w:val="24"/>
          <w:szCs w:val="24"/>
        </w:rPr>
        <w:t xml:space="preserve">в форме </w:t>
      </w:r>
      <w:r w:rsidRPr="005219A3">
        <w:rPr>
          <w:rFonts w:ascii="Times New Roman" w:hAnsi="Times New Roman" w:cs="Times New Roman"/>
          <w:sz w:val="24"/>
          <w:szCs w:val="24"/>
        </w:rPr>
        <w:t>электронного документа;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985" w:hanging="11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5219A3" w:rsidRPr="005219A3" w:rsidRDefault="005219A3" w:rsidP="005219A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&lt;&lt;Обратная сторона заявления&gt;&gt;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lastRenderedPageBreak/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263C51" w:rsidRPr="00263C51">
        <w:rPr>
          <w:rFonts w:ascii="Times New Roman" w:hAnsi="Times New Roman" w:cs="Times New Roman"/>
          <w:sz w:val="24"/>
          <w:szCs w:val="24"/>
        </w:rPr>
        <w:t>государствен</w:t>
      </w:r>
      <w:r w:rsidRPr="005219A3">
        <w:rPr>
          <w:rFonts w:ascii="Times New Roman" w:hAnsi="Times New Roman" w:cs="Times New Roman"/>
          <w:sz w:val="24"/>
          <w:szCs w:val="24"/>
        </w:rPr>
        <w:t>ной услуги):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О представлении не полного комплекта документов, требующихся для предоставления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услуги, предупрежден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   _____________            __________________________________________</w:t>
      </w: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(подпись заявителя)                         (Ф.И.О. заявителя, полностью)</w:t>
      </w: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90A4B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9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5219A3" w:rsidRPr="00590A4B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C642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Временному порядку</w:t>
      </w:r>
    </w:p>
    <w:p w:rsidR="00B3085F" w:rsidRDefault="00B3085F" w:rsidP="00B308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администрации  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Пушкинского муниципального района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53523A" w:rsidRDefault="0053523A" w:rsidP="005352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от____________________________________                      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юридических лиц - наименование организации,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физических лиц – фамилия, имя, отчество),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219A3" w:rsidRDefault="005219A3" w:rsidP="0052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представителя, действующего по доверенности)</w:t>
      </w: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Прошу аннулировать ранее присвоенный адрес земельного участка (объекта капитального строительства) 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(указываются сведения о земельном участке, объекте капитального строительства)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(место нахождения, кадастровый номер и т.д.))</w:t>
      </w:r>
    </w:p>
    <w:p w:rsidR="005219A3" w:rsidRPr="005219A3" w:rsidRDefault="005219A3" w:rsidP="005219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в связи с _______________________________________________ (указывается причина</w:t>
      </w:r>
      <w:proofErr w:type="gramStart"/>
      <w:r w:rsidRPr="005219A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219A3" w:rsidRPr="005219A3" w:rsidRDefault="005219A3" w:rsidP="005219A3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tabs>
          <w:tab w:val="left" w:pos="43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_________________</w:t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5219A3" w:rsidRPr="005219A3" w:rsidRDefault="005219A3" w:rsidP="0052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</w:t>
      </w:r>
      <w:r w:rsidRPr="005219A3">
        <w:rPr>
          <w:rFonts w:ascii="Times New Roman" w:hAnsi="Times New Roman" w:cs="Times New Roman"/>
          <w:sz w:val="24"/>
          <w:szCs w:val="24"/>
        </w:rPr>
        <w:tab/>
        <w:t>Дата</w:t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="00D36CC0">
        <w:rPr>
          <w:rFonts w:ascii="Times New Roman" w:hAnsi="Times New Roman" w:cs="Times New Roman"/>
          <w:sz w:val="24"/>
          <w:szCs w:val="24"/>
        </w:rPr>
        <w:tab/>
      </w:r>
      <w:r w:rsidRPr="005219A3">
        <w:rPr>
          <w:rFonts w:ascii="Times New Roman" w:hAnsi="Times New Roman" w:cs="Times New Roman"/>
          <w:sz w:val="24"/>
          <w:szCs w:val="24"/>
        </w:rPr>
        <w:t xml:space="preserve"> (документы, которые представил заявитель)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Результат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 выдать следующим способом: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5219A3">
        <w:rPr>
          <w:rFonts w:ascii="Times New Roman" w:hAnsi="Times New Roman" w:cs="Times New Roman"/>
          <w:i/>
          <w:iCs/>
          <w:sz w:val="24"/>
          <w:szCs w:val="24"/>
        </w:rPr>
        <w:t>*наименование ОМСУ*: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985" w:hanging="11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i/>
          <w:iCs/>
          <w:sz w:val="24"/>
          <w:szCs w:val="24"/>
        </w:rPr>
        <w:t xml:space="preserve">в форме </w:t>
      </w:r>
      <w:r w:rsidRPr="005219A3">
        <w:rPr>
          <w:rFonts w:ascii="Times New Roman" w:hAnsi="Times New Roman" w:cs="Times New Roman"/>
          <w:sz w:val="24"/>
          <w:szCs w:val="24"/>
        </w:rPr>
        <w:t>электронного документа;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1985" w:hanging="11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5219A3" w:rsidRPr="005219A3" w:rsidRDefault="005219A3" w:rsidP="005219A3">
      <w:pPr>
        <w:pStyle w:val="a9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5219A3" w:rsidRPr="005219A3" w:rsidRDefault="005219A3" w:rsidP="005219A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&lt;&lt;Обратная сторона заявления&gt;&gt;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lastRenderedPageBreak/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263C51" w:rsidRPr="00263C51">
        <w:rPr>
          <w:rFonts w:ascii="Times New Roman" w:hAnsi="Times New Roman" w:cs="Times New Roman"/>
          <w:sz w:val="24"/>
          <w:szCs w:val="24"/>
        </w:rPr>
        <w:t>государствен</w:t>
      </w:r>
      <w:r w:rsidRPr="005219A3">
        <w:rPr>
          <w:rFonts w:ascii="Times New Roman" w:hAnsi="Times New Roman" w:cs="Times New Roman"/>
          <w:sz w:val="24"/>
          <w:szCs w:val="24"/>
        </w:rPr>
        <w:t>ной услуги):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О представлении не полного комплекта документов, требующихся для предоставления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0B2A1A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5219A3">
        <w:rPr>
          <w:rFonts w:ascii="Times New Roman" w:hAnsi="Times New Roman" w:cs="Times New Roman"/>
          <w:sz w:val="24"/>
          <w:szCs w:val="24"/>
        </w:rPr>
        <w:t xml:space="preserve"> услуги, предупрежден</w:t>
      </w: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5219A3" w:rsidRPr="005219A3" w:rsidRDefault="005219A3" w:rsidP="005219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 xml:space="preserve">    _____________            __________________________________________</w:t>
      </w:r>
    </w:p>
    <w:p w:rsidR="005219A3" w:rsidRP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19A3">
        <w:rPr>
          <w:rFonts w:ascii="Times New Roman" w:hAnsi="Times New Roman" w:cs="Times New Roman"/>
          <w:sz w:val="24"/>
          <w:szCs w:val="24"/>
        </w:rPr>
        <w:t>(подпись заявителя)                         (Ф.И.О. заявителя, полностью)</w:t>
      </w:r>
    </w:p>
    <w:p w:rsidR="005219A3" w:rsidRDefault="005219A3" w:rsidP="005219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219A3" w:rsidRDefault="005219A3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Default="00D36CC0" w:rsidP="005219A3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36CC0" w:rsidRPr="005219A3" w:rsidRDefault="00D36CC0" w:rsidP="00D36CC0">
      <w:pPr>
        <w:pStyle w:val="ConsPlusNonforma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D36CC0" w:rsidRPr="005219A3" w:rsidSect="0098552B">
      <w:headerReference w:type="default" r:id="rId44"/>
      <w:footerReference w:type="default" r:id="rId45"/>
      <w:pgSz w:w="11906" w:h="16838" w:code="9"/>
      <w:pgMar w:top="1440" w:right="567" w:bottom="1276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F2F" w:rsidRDefault="00096F2F" w:rsidP="005F1EAE">
      <w:pPr>
        <w:spacing w:after="0" w:line="240" w:lineRule="auto"/>
      </w:pPr>
      <w:r>
        <w:separator/>
      </w:r>
    </w:p>
  </w:endnote>
  <w:endnote w:type="continuationSeparator" w:id="0">
    <w:p w:rsidR="00096F2F" w:rsidRDefault="00096F2F" w:rsidP="005F1EAE">
      <w:pPr>
        <w:spacing w:after="0" w:line="240" w:lineRule="auto"/>
      </w:pPr>
      <w:r>
        <w:continuationSeparator/>
      </w:r>
    </w:p>
  </w:endnote>
  <w:endnote w:type="continuationNotice" w:id="1">
    <w:p w:rsidR="00096F2F" w:rsidRDefault="00096F2F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80" w:rsidRDefault="00E97034" w:rsidP="009F4868">
    <w:pPr>
      <w:pStyle w:val="a7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DB6280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B6280" w:rsidRDefault="00DB6280" w:rsidP="009F486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80" w:rsidRDefault="00E97034" w:rsidP="009F4868">
    <w:pPr>
      <w:pStyle w:val="a7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DB6280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36940">
      <w:rPr>
        <w:rStyle w:val="af3"/>
        <w:noProof/>
      </w:rPr>
      <w:t>37</w:t>
    </w:r>
    <w:r>
      <w:rPr>
        <w:rStyle w:val="af3"/>
      </w:rPr>
      <w:fldChar w:fldCharType="end"/>
    </w:r>
  </w:p>
  <w:p w:rsidR="00DB6280" w:rsidRPr="00902A8A" w:rsidRDefault="00DB6280" w:rsidP="009F4868">
    <w:pPr>
      <w:pStyle w:val="a7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17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6280" w:rsidRPr="005F1EAE" w:rsidRDefault="00E97034" w:rsidP="005F1EA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1E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B6280" w:rsidRPr="005F1E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1E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6940">
          <w:rPr>
            <w:rFonts w:ascii="Times New Roman" w:hAnsi="Times New Roman" w:cs="Times New Roman"/>
            <w:noProof/>
            <w:sz w:val="24"/>
            <w:szCs w:val="24"/>
          </w:rPr>
          <w:t>44</w:t>
        </w:r>
        <w:r w:rsidRPr="005F1E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6280" w:rsidRDefault="00DB628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6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7"/>
      <w:gridCol w:w="3559"/>
      <w:gridCol w:w="3350"/>
    </w:tblGrid>
    <w:tr w:rsidR="00DB6280" w:rsidTr="00590A4B">
      <w:trPr>
        <w:trHeight w:hRule="exact" w:val="1170"/>
        <w:tblCellSpacing w:w="5" w:type="nil"/>
      </w:trPr>
      <w:tc>
        <w:tcPr>
          <w:tcW w:w="163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B6280" w:rsidRDefault="00DB628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B6280" w:rsidRDefault="00DB6280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B6280" w:rsidRDefault="00DB628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DB6280" w:rsidRDefault="00DB6280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F2F" w:rsidRDefault="00096F2F" w:rsidP="005F1EAE">
      <w:pPr>
        <w:spacing w:after="0" w:line="240" w:lineRule="auto"/>
      </w:pPr>
      <w:r>
        <w:separator/>
      </w:r>
    </w:p>
  </w:footnote>
  <w:footnote w:type="continuationSeparator" w:id="0">
    <w:p w:rsidR="00096F2F" w:rsidRDefault="00096F2F" w:rsidP="005F1EAE">
      <w:pPr>
        <w:spacing w:after="0" w:line="240" w:lineRule="auto"/>
      </w:pPr>
      <w:r>
        <w:continuationSeparator/>
      </w:r>
    </w:p>
  </w:footnote>
  <w:footnote w:type="continuationNotice" w:id="1">
    <w:p w:rsidR="00096F2F" w:rsidRDefault="00096F2F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80" w:rsidRDefault="00DB6280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4E6C"/>
    <w:multiLevelType w:val="multilevel"/>
    <w:tmpl w:val="AAC6093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">
    <w:nsid w:val="04BD084E"/>
    <w:multiLevelType w:val="hybridMultilevel"/>
    <w:tmpl w:val="5DAE3230"/>
    <w:lvl w:ilvl="0" w:tplc="4A38A362">
      <w:start w:val="30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A604AF"/>
    <w:multiLevelType w:val="multilevel"/>
    <w:tmpl w:val="351240FA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8"/>
      <w:numFmt w:val="decimal"/>
      <w:lvlText w:val="%1.5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">
    <w:nsid w:val="091A6624"/>
    <w:multiLevelType w:val="multilevel"/>
    <w:tmpl w:val="774AB66A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4">
    <w:nsid w:val="0AEA758E"/>
    <w:multiLevelType w:val="hybridMultilevel"/>
    <w:tmpl w:val="65689E70"/>
    <w:lvl w:ilvl="0" w:tplc="E65E3FD0">
      <w:start w:val="16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F42C90"/>
    <w:multiLevelType w:val="hybridMultilevel"/>
    <w:tmpl w:val="EC7E264E"/>
    <w:lvl w:ilvl="0" w:tplc="96DE2B1A">
      <w:start w:val="5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C0EA6"/>
    <w:multiLevelType w:val="hybridMultilevel"/>
    <w:tmpl w:val="E058549A"/>
    <w:lvl w:ilvl="0" w:tplc="367EEF74">
      <w:start w:val="129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50437F"/>
    <w:multiLevelType w:val="hybridMultilevel"/>
    <w:tmpl w:val="4E903C76"/>
    <w:lvl w:ilvl="0" w:tplc="0419000F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8">
    <w:nsid w:val="21C544CB"/>
    <w:multiLevelType w:val="hybridMultilevel"/>
    <w:tmpl w:val="E326AC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37B6E51"/>
    <w:multiLevelType w:val="multilevel"/>
    <w:tmpl w:val="B1F0B0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57C323C"/>
    <w:multiLevelType w:val="multilevel"/>
    <w:tmpl w:val="BADACDC8"/>
    <w:lvl w:ilvl="0">
      <w:start w:val="172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5D0223"/>
    <w:multiLevelType w:val="multilevel"/>
    <w:tmpl w:val="54DCD1CA"/>
    <w:lvl w:ilvl="0">
      <w:start w:val="1"/>
      <w:numFmt w:val="decimal"/>
      <w:lvlText w:val="%1."/>
      <w:lvlJc w:val="left"/>
      <w:pPr>
        <w:ind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A5538EE"/>
    <w:multiLevelType w:val="hybridMultilevel"/>
    <w:tmpl w:val="CE60CC5E"/>
    <w:lvl w:ilvl="0" w:tplc="9ED000F4">
      <w:start w:val="157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FD7757E"/>
    <w:multiLevelType w:val="hybridMultilevel"/>
    <w:tmpl w:val="86EA2C86"/>
    <w:lvl w:ilvl="0" w:tplc="D5ACDCD8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5">
    <w:nsid w:val="310427D4"/>
    <w:multiLevelType w:val="multilevel"/>
    <w:tmpl w:val="E83CE34C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6">
    <w:nsid w:val="33C95CB1"/>
    <w:multiLevelType w:val="hybridMultilevel"/>
    <w:tmpl w:val="BADACDC8"/>
    <w:lvl w:ilvl="0" w:tplc="09A2D99A">
      <w:start w:val="172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5DF6DFA"/>
    <w:multiLevelType w:val="multilevel"/>
    <w:tmpl w:val="8E7A4F38"/>
    <w:lvl w:ilvl="0">
      <w:start w:val="3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830"/>
        </w:tabs>
        <w:ind w:left="1830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30"/>
        </w:tabs>
        <w:ind w:left="303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30"/>
        </w:tabs>
        <w:ind w:left="363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8">
    <w:nsid w:val="360807BE"/>
    <w:multiLevelType w:val="hybridMultilevel"/>
    <w:tmpl w:val="60041122"/>
    <w:lvl w:ilvl="0" w:tplc="83C2277C">
      <w:start w:val="1"/>
      <w:numFmt w:val="bullet"/>
      <w:lvlText w:val="­"/>
      <w:lvlJc w:val="left"/>
      <w:pPr>
        <w:tabs>
          <w:tab w:val="num" w:pos="2579"/>
        </w:tabs>
        <w:ind w:left="257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0"/>
        </w:tabs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0"/>
        </w:tabs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0"/>
        </w:tabs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0"/>
        </w:tabs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0"/>
        </w:tabs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0"/>
        </w:tabs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0"/>
        </w:tabs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0"/>
        </w:tabs>
        <w:ind w:left="6910" w:hanging="360"/>
      </w:pPr>
      <w:rPr>
        <w:rFonts w:ascii="Wingdings" w:hAnsi="Wingdings" w:hint="default"/>
      </w:rPr>
    </w:lvl>
  </w:abstractNum>
  <w:abstractNum w:abstractNumId="19">
    <w:nsid w:val="36D42E90"/>
    <w:multiLevelType w:val="multilevel"/>
    <w:tmpl w:val="E08C131E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0">
    <w:nsid w:val="44146CA3"/>
    <w:multiLevelType w:val="hybridMultilevel"/>
    <w:tmpl w:val="EE4093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50A5F5D"/>
    <w:multiLevelType w:val="multilevel"/>
    <w:tmpl w:val="2FB0DCD6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2">
    <w:nsid w:val="4AC52E43"/>
    <w:multiLevelType w:val="hybridMultilevel"/>
    <w:tmpl w:val="454035EE"/>
    <w:lvl w:ilvl="0" w:tplc="B7607AF0">
      <w:start w:val="1"/>
      <w:numFmt w:val="decimal"/>
      <w:pStyle w:val="a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6A72CF"/>
    <w:multiLevelType w:val="multilevel"/>
    <w:tmpl w:val="E73215A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4DDD6133"/>
    <w:multiLevelType w:val="multilevel"/>
    <w:tmpl w:val="9EDA8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563860EE"/>
    <w:multiLevelType w:val="hybridMultilevel"/>
    <w:tmpl w:val="8602633C"/>
    <w:lvl w:ilvl="0" w:tplc="1CDEF1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7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4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9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629" w:hanging="180"/>
      </w:pPr>
      <w:rPr>
        <w:rFonts w:cs="Times New Roman"/>
      </w:rPr>
    </w:lvl>
  </w:abstractNum>
  <w:abstractNum w:abstractNumId="26">
    <w:nsid w:val="57290020"/>
    <w:multiLevelType w:val="multilevel"/>
    <w:tmpl w:val="04E4F67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7">
    <w:nsid w:val="5CDB0CE3"/>
    <w:multiLevelType w:val="multilevel"/>
    <w:tmpl w:val="718C6DCC"/>
    <w:lvl w:ilvl="0">
      <w:start w:val="1"/>
      <w:numFmt w:val="decimal"/>
      <w:lvlText w:val="%1."/>
      <w:lvlJc w:val="left"/>
      <w:pPr>
        <w:ind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DA558D7"/>
    <w:multiLevelType w:val="hybridMultilevel"/>
    <w:tmpl w:val="E6921EDE"/>
    <w:lvl w:ilvl="0" w:tplc="2CD8CF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E7166B4"/>
    <w:multiLevelType w:val="multilevel"/>
    <w:tmpl w:val="17544F44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0">
    <w:nsid w:val="63FD2E07"/>
    <w:multiLevelType w:val="hybridMultilevel"/>
    <w:tmpl w:val="1C50701E"/>
    <w:lvl w:ilvl="0" w:tplc="87D447B4">
      <w:start w:val="17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9D2FEE"/>
    <w:multiLevelType w:val="multilevel"/>
    <w:tmpl w:val="BCE8A5C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2">
    <w:nsid w:val="6F7366A2"/>
    <w:multiLevelType w:val="multilevel"/>
    <w:tmpl w:val="3EC0BCB0"/>
    <w:lvl w:ilvl="0">
      <w:start w:val="1"/>
      <w:numFmt w:val="decimal"/>
      <w:lvlText w:val="%1."/>
      <w:lvlJc w:val="left"/>
      <w:pPr>
        <w:ind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1966546"/>
    <w:multiLevelType w:val="hybridMultilevel"/>
    <w:tmpl w:val="F304ABB0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DB7AFF"/>
    <w:multiLevelType w:val="multilevel"/>
    <w:tmpl w:val="190C5C76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5">
    <w:nsid w:val="72DD46F6"/>
    <w:multiLevelType w:val="hybridMultilevel"/>
    <w:tmpl w:val="FDBA7B9A"/>
    <w:lvl w:ilvl="0" w:tplc="52A8634E">
      <w:start w:val="1"/>
      <w:numFmt w:val="decimal"/>
      <w:lvlText w:val="%1."/>
      <w:lvlJc w:val="left"/>
      <w:pPr>
        <w:tabs>
          <w:tab w:val="num" w:pos="1289"/>
        </w:tabs>
        <w:ind w:left="1289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2DE0B74"/>
    <w:multiLevelType w:val="multilevel"/>
    <w:tmpl w:val="4928F93A"/>
    <w:lvl w:ilvl="0">
      <w:start w:val="3"/>
      <w:numFmt w:val="decimal"/>
      <w:lvlText w:val="%1.10."/>
      <w:lvlJc w:val="left"/>
      <w:pPr>
        <w:tabs>
          <w:tab w:val="num" w:pos="615"/>
        </w:tabs>
        <w:ind w:left="615" w:hanging="615"/>
      </w:pPr>
      <w:rPr>
        <w:rFonts w:hint="default"/>
        <w:sz w:val="28"/>
        <w:szCs w:val="28"/>
      </w:rPr>
    </w:lvl>
    <w:lvl w:ilvl="1">
      <w:start w:val="8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7">
    <w:nsid w:val="738B5E1A"/>
    <w:multiLevelType w:val="multilevel"/>
    <w:tmpl w:val="0002A0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8">
    <w:nsid w:val="75104A70"/>
    <w:multiLevelType w:val="hybridMultilevel"/>
    <w:tmpl w:val="DAC09F92"/>
    <w:lvl w:ilvl="0" w:tplc="2EEC7304">
      <w:start w:val="150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62A0280"/>
    <w:multiLevelType w:val="multilevel"/>
    <w:tmpl w:val="34E0D8D8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40">
    <w:nsid w:val="78D1493B"/>
    <w:multiLevelType w:val="hybridMultilevel"/>
    <w:tmpl w:val="5130EE52"/>
    <w:lvl w:ilvl="0" w:tplc="C034388A">
      <w:start w:val="144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A93D88"/>
    <w:multiLevelType w:val="hybridMultilevel"/>
    <w:tmpl w:val="75EA19A2"/>
    <w:lvl w:ilvl="0" w:tplc="D5ACDCD8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2">
    <w:nsid w:val="7FEF3E37"/>
    <w:multiLevelType w:val="multilevel"/>
    <w:tmpl w:val="256E45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37"/>
  </w:num>
  <w:num w:numId="4">
    <w:abstractNumId w:val="42"/>
  </w:num>
  <w:num w:numId="5">
    <w:abstractNumId w:val="28"/>
  </w:num>
  <w:num w:numId="6">
    <w:abstractNumId w:val="3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1"/>
  </w:num>
  <w:num w:numId="10">
    <w:abstractNumId w:val="34"/>
  </w:num>
  <w:num w:numId="11">
    <w:abstractNumId w:val="15"/>
  </w:num>
  <w:num w:numId="12">
    <w:abstractNumId w:val="19"/>
  </w:num>
  <w:num w:numId="13">
    <w:abstractNumId w:val="2"/>
  </w:num>
  <w:num w:numId="14">
    <w:abstractNumId w:val="17"/>
  </w:num>
  <w:num w:numId="15">
    <w:abstractNumId w:val="36"/>
  </w:num>
  <w:num w:numId="16">
    <w:abstractNumId w:val="23"/>
  </w:num>
  <w:num w:numId="17">
    <w:abstractNumId w:val="0"/>
  </w:num>
  <w:num w:numId="18">
    <w:abstractNumId w:val="29"/>
  </w:num>
  <w:num w:numId="19">
    <w:abstractNumId w:val="39"/>
  </w:num>
  <w:num w:numId="20">
    <w:abstractNumId w:val="18"/>
  </w:num>
  <w:num w:numId="21">
    <w:abstractNumId w:val="26"/>
  </w:num>
  <w:num w:numId="22">
    <w:abstractNumId w:val="5"/>
  </w:num>
  <w:num w:numId="23">
    <w:abstractNumId w:val="3"/>
  </w:num>
  <w:num w:numId="24">
    <w:abstractNumId w:val="9"/>
  </w:num>
  <w:num w:numId="25">
    <w:abstractNumId w:val="40"/>
  </w:num>
  <w:num w:numId="26">
    <w:abstractNumId w:val="38"/>
  </w:num>
  <w:num w:numId="27">
    <w:abstractNumId w:val="13"/>
  </w:num>
  <w:num w:numId="28">
    <w:abstractNumId w:val="4"/>
  </w:num>
  <w:num w:numId="29">
    <w:abstractNumId w:val="16"/>
  </w:num>
  <w:num w:numId="30">
    <w:abstractNumId w:val="25"/>
  </w:num>
  <w:num w:numId="31">
    <w:abstractNumId w:val="10"/>
  </w:num>
  <w:num w:numId="32">
    <w:abstractNumId w:val="30"/>
  </w:num>
  <w:num w:numId="33">
    <w:abstractNumId w:val="6"/>
  </w:num>
  <w:num w:numId="34">
    <w:abstractNumId w:val="1"/>
  </w:num>
  <w:num w:numId="35">
    <w:abstractNumId w:val="27"/>
  </w:num>
  <w:num w:numId="36">
    <w:abstractNumId w:val="8"/>
  </w:num>
  <w:num w:numId="37">
    <w:abstractNumId w:val="11"/>
  </w:num>
  <w:num w:numId="38">
    <w:abstractNumId w:val="32"/>
  </w:num>
  <w:num w:numId="39">
    <w:abstractNumId w:val="14"/>
  </w:num>
  <w:num w:numId="40">
    <w:abstractNumId w:val="7"/>
  </w:num>
  <w:num w:numId="41">
    <w:abstractNumId w:val="41"/>
  </w:num>
  <w:num w:numId="42">
    <w:abstractNumId w:val="33"/>
  </w:num>
  <w:num w:numId="43">
    <w:abstractNumId w:val="12"/>
  </w:num>
  <w:num w:numId="44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гелина Андреева">
    <w15:presenceInfo w15:providerId="Windows Live" w15:userId="f5d03e9cbc8459c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072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E6C84"/>
    <w:rsid w:val="00000E91"/>
    <w:rsid w:val="00001D2C"/>
    <w:rsid w:val="000100EC"/>
    <w:rsid w:val="000127DC"/>
    <w:rsid w:val="0001499C"/>
    <w:rsid w:val="0002487D"/>
    <w:rsid w:val="00026A3C"/>
    <w:rsid w:val="000317B9"/>
    <w:rsid w:val="000339E1"/>
    <w:rsid w:val="00042758"/>
    <w:rsid w:val="00045E18"/>
    <w:rsid w:val="00047855"/>
    <w:rsid w:val="00050F9B"/>
    <w:rsid w:val="00052F58"/>
    <w:rsid w:val="0005731F"/>
    <w:rsid w:val="000574F6"/>
    <w:rsid w:val="00060208"/>
    <w:rsid w:val="000749D4"/>
    <w:rsid w:val="00075F69"/>
    <w:rsid w:val="00082025"/>
    <w:rsid w:val="00083D21"/>
    <w:rsid w:val="00084A45"/>
    <w:rsid w:val="00090DA7"/>
    <w:rsid w:val="00092048"/>
    <w:rsid w:val="00096F2F"/>
    <w:rsid w:val="000A1515"/>
    <w:rsid w:val="000A4087"/>
    <w:rsid w:val="000A6883"/>
    <w:rsid w:val="000A742B"/>
    <w:rsid w:val="000B2A1A"/>
    <w:rsid w:val="000B2B4A"/>
    <w:rsid w:val="000B2CA4"/>
    <w:rsid w:val="000B7B76"/>
    <w:rsid w:val="000C42B8"/>
    <w:rsid w:val="000C5AC3"/>
    <w:rsid w:val="000D18CE"/>
    <w:rsid w:val="000D2A09"/>
    <w:rsid w:val="000E38BB"/>
    <w:rsid w:val="000E4118"/>
    <w:rsid w:val="000E6C84"/>
    <w:rsid w:val="000F49BF"/>
    <w:rsid w:val="00102EE6"/>
    <w:rsid w:val="001132E0"/>
    <w:rsid w:val="00133464"/>
    <w:rsid w:val="00134946"/>
    <w:rsid w:val="001372C3"/>
    <w:rsid w:val="0014074C"/>
    <w:rsid w:val="00143F22"/>
    <w:rsid w:val="0014441C"/>
    <w:rsid w:val="00154400"/>
    <w:rsid w:val="00156CA4"/>
    <w:rsid w:val="0016624A"/>
    <w:rsid w:val="001704A8"/>
    <w:rsid w:val="00171262"/>
    <w:rsid w:val="00176815"/>
    <w:rsid w:val="001827F8"/>
    <w:rsid w:val="00191EB1"/>
    <w:rsid w:val="001929B6"/>
    <w:rsid w:val="00194DCB"/>
    <w:rsid w:val="00197CE9"/>
    <w:rsid w:val="001A3031"/>
    <w:rsid w:val="001A650F"/>
    <w:rsid w:val="001A6EA1"/>
    <w:rsid w:val="001A7B5F"/>
    <w:rsid w:val="001B6403"/>
    <w:rsid w:val="001C2BB1"/>
    <w:rsid w:val="001C55A1"/>
    <w:rsid w:val="001D17F2"/>
    <w:rsid w:val="001D2031"/>
    <w:rsid w:val="001D22D1"/>
    <w:rsid w:val="001D5BE4"/>
    <w:rsid w:val="001E1288"/>
    <w:rsid w:val="001E18A5"/>
    <w:rsid w:val="001E1E03"/>
    <w:rsid w:val="001E2417"/>
    <w:rsid w:val="001E6272"/>
    <w:rsid w:val="001F04F9"/>
    <w:rsid w:val="001F29E4"/>
    <w:rsid w:val="001F5ECD"/>
    <w:rsid w:val="001F6F50"/>
    <w:rsid w:val="002014EB"/>
    <w:rsid w:val="0020538A"/>
    <w:rsid w:val="0020759A"/>
    <w:rsid w:val="0021151F"/>
    <w:rsid w:val="00214FD1"/>
    <w:rsid w:val="002178BB"/>
    <w:rsid w:val="0023239D"/>
    <w:rsid w:val="00235C42"/>
    <w:rsid w:val="00236C00"/>
    <w:rsid w:val="00245D85"/>
    <w:rsid w:val="00262FBE"/>
    <w:rsid w:val="00263C51"/>
    <w:rsid w:val="00264A10"/>
    <w:rsid w:val="00271696"/>
    <w:rsid w:val="002717EB"/>
    <w:rsid w:val="0028108F"/>
    <w:rsid w:val="00286C7A"/>
    <w:rsid w:val="002877B8"/>
    <w:rsid w:val="002944A4"/>
    <w:rsid w:val="002951EF"/>
    <w:rsid w:val="00297E6F"/>
    <w:rsid w:val="002A2702"/>
    <w:rsid w:val="002A2B83"/>
    <w:rsid w:val="002A4401"/>
    <w:rsid w:val="002B10B2"/>
    <w:rsid w:val="002B11AB"/>
    <w:rsid w:val="002B684A"/>
    <w:rsid w:val="002C3AC5"/>
    <w:rsid w:val="002D418C"/>
    <w:rsid w:val="002D6574"/>
    <w:rsid w:val="002E1638"/>
    <w:rsid w:val="002E1DCA"/>
    <w:rsid w:val="002E1E67"/>
    <w:rsid w:val="002E54F3"/>
    <w:rsid w:val="002E6DD9"/>
    <w:rsid w:val="002F055C"/>
    <w:rsid w:val="002F1055"/>
    <w:rsid w:val="002F2771"/>
    <w:rsid w:val="002F6F30"/>
    <w:rsid w:val="00302F1E"/>
    <w:rsid w:val="00311DC2"/>
    <w:rsid w:val="0031526A"/>
    <w:rsid w:val="00317F77"/>
    <w:rsid w:val="00321723"/>
    <w:rsid w:val="00322BA3"/>
    <w:rsid w:val="003263F3"/>
    <w:rsid w:val="00332DE8"/>
    <w:rsid w:val="003337D1"/>
    <w:rsid w:val="00337783"/>
    <w:rsid w:val="00343BA5"/>
    <w:rsid w:val="00346FD1"/>
    <w:rsid w:val="00347FC5"/>
    <w:rsid w:val="00350FEB"/>
    <w:rsid w:val="003521E4"/>
    <w:rsid w:val="003521F6"/>
    <w:rsid w:val="00353C35"/>
    <w:rsid w:val="00355261"/>
    <w:rsid w:val="00360A84"/>
    <w:rsid w:val="003634BB"/>
    <w:rsid w:val="00366B58"/>
    <w:rsid w:val="00367BD5"/>
    <w:rsid w:val="003744F5"/>
    <w:rsid w:val="003754CC"/>
    <w:rsid w:val="00381AEA"/>
    <w:rsid w:val="00381B3B"/>
    <w:rsid w:val="00383833"/>
    <w:rsid w:val="00386655"/>
    <w:rsid w:val="0039000D"/>
    <w:rsid w:val="00392FB8"/>
    <w:rsid w:val="00395A07"/>
    <w:rsid w:val="003A3622"/>
    <w:rsid w:val="003A7CEF"/>
    <w:rsid w:val="003B2809"/>
    <w:rsid w:val="003B308F"/>
    <w:rsid w:val="003C68BC"/>
    <w:rsid w:val="003D030C"/>
    <w:rsid w:val="003D0D34"/>
    <w:rsid w:val="003D2BE7"/>
    <w:rsid w:val="003D2FCD"/>
    <w:rsid w:val="003D3E51"/>
    <w:rsid w:val="003D4482"/>
    <w:rsid w:val="003E2AB2"/>
    <w:rsid w:val="003F554E"/>
    <w:rsid w:val="003F5F61"/>
    <w:rsid w:val="003F7646"/>
    <w:rsid w:val="00402034"/>
    <w:rsid w:val="00404038"/>
    <w:rsid w:val="004057A7"/>
    <w:rsid w:val="00407A79"/>
    <w:rsid w:val="004165A3"/>
    <w:rsid w:val="00416605"/>
    <w:rsid w:val="00424BC8"/>
    <w:rsid w:val="0043015E"/>
    <w:rsid w:val="00433BD6"/>
    <w:rsid w:val="00435262"/>
    <w:rsid w:val="0044005E"/>
    <w:rsid w:val="004416BE"/>
    <w:rsid w:val="00445AD6"/>
    <w:rsid w:val="00457948"/>
    <w:rsid w:val="004603F0"/>
    <w:rsid w:val="004618D5"/>
    <w:rsid w:val="00462338"/>
    <w:rsid w:val="004710E6"/>
    <w:rsid w:val="00474ECD"/>
    <w:rsid w:val="00477A07"/>
    <w:rsid w:val="00480837"/>
    <w:rsid w:val="0048534E"/>
    <w:rsid w:val="004A0DE8"/>
    <w:rsid w:val="004A224F"/>
    <w:rsid w:val="004B0124"/>
    <w:rsid w:val="004B0504"/>
    <w:rsid w:val="004C0CDE"/>
    <w:rsid w:val="004C1944"/>
    <w:rsid w:val="004C5F86"/>
    <w:rsid w:val="004D1797"/>
    <w:rsid w:val="004D70B8"/>
    <w:rsid w:val="004E0EE3"/>
    <w:rsid w:val="004F0110"/>
    <w:rsid w:val="004F3FF4"/>
    <w:rsid w:val="004F4CF2"/>
    <w:rsid w:val="00500492"/>
    <w:rsid w:val="00500F4F"/>
    <w:rsid w:val="00507A8B"/>
    <w:rsid w:val="00512DD3"/>
    <w:rsid w:val="00521399"/>
    <w:rsid w:val="005219A3"/>
    <w:rsid w:val="0052301F"/>
    <w:rsid w:val="00524B50"/>
    <w:rsid w:val="0053523A"/>
    <w:rsid w:val="00535A2B"/>
    <w:rsid w:val="00540790"/>
    <w:rsid w:val="00554CAB"/>
    <w:rsid w:val="00556DD2"/>
    <w:rsid w:val="00561A25"/>
    <w:rsid w:val="00563A7E"/>
    <w:rsid w:val="00564879"/>
    <w:rsid w:val="0056571F"/>
    <w:rsid w:val="005814EA"/>
    <w:rsid w:val="00583328"/>
    <w:rsid w:val="005869D7"/>
    <w:rsid w:val="0058761B"/>
    <w:rsid w:val="00590A4B"/>
    <w:rsid w:val="00595C87"/>
    <w:rsid w:val="005960EC"/>
    <w:rsid w:val="00597BD6"/>
    <w:rsid w:val="005A0928"/>
    <w:rsid w:val="005A1EE0"/>
    <w:rsid w:val="005A5E5C"/>
    <w:rsid w:val="005A68B2"/>
    <w:rsid w:val="005B2927"/>
    <w:rsid w:val="005C4A42"/>
    <w:rsid w:val="005C4F4A"/>
    <w:rsid w:val="005E3398"/>
    <w:rsid w:val="005E3653"/>
    <w:rsid w:val="005E48BD"/>
    <w:rsid w:val="005F0CEC"/>
    <w:rsid w:val="005F1EAE"/>
    <w:rsid w:val="005F790E"/>
    <w:rsid w:val="00600EC1"/>
    <w:rsid w:val="00602962"/>
    <w:rsid w:val="00603617"/>
    <w:rsid w:val="00604383"/>
    <w:rsid w:val="00605918"/>
    <w:rsid w:val="00610BBA"/>
    <w:rsid w:val="00611BFD"/>
    <w:rsid w:val="006129A8"/>
    <w:rsid w:val="0061470F"/>
    <w:rsid w:val="0065365B"/>
    <w:rsid w:val="006550B0"/>
    <w:rsid w:val="00667335"/>
    <w:rsid w:val="0067292F"/>
    <w:rsid w:val="00686C69"/>
    <w:rsid w:val="006917CE"/>
    <w:rsid w:val="00694EDB"/>
    <w:rsid w:val="00695785"/>
    <w:rsid w:val="006A259C"/>
    <w:rsid w:val="006A34F9"/>
    <w:rsid w:val="006A3B7F"/>
    <w:rsid w:val="006A402A"/>
    <w:rsid w:val="006B6B23"/>
    <w:rsid w:val="006C02D7"/>
    <w:rsid w:val="006C1158"/>
    <w:rsid w:val="006C2901"/>
    <w:rsid w:val="006C5ED2"/>
    <w:rsid w:val="006C6251"/>
    <w:rsid w:val="006D3E79"/>
    <w:rsid w:val="006D6CB0"/>
    <w:rsid w:val="006E028D"/>
    <w:rsid w:val="006E19EC"/>
    <w:rsid w:val="006E5A96"/>
    <w:rsid w:val="006E6498"/>
    <w:rsid w:val="006F02CB"/>
    <w:rsid w:val="006F09D9"/>
    <w:rsid w:val="006F127F"/>
    <w:rsid w:val="006F1BDD"/>
    <w:rsid w:val="006F5B38"/>
    <w:rsid w:val="006F6A2E"/>
    <w:rsid w:val="006F7BFE"/>
    <w:rsid w:val="007027F3"/>
    <w:rsid w:val="00703BF2"/>
    <w:rsid w:val="00710876"/>
    <w:rsid w:val="007157E6"/>
    <w:rsid w:val="007166E5"/>
    <w:rsid w:val="00717C8F"/>
    <w:rsid w:val="00734483"/>
    <w:rsid w:val="0073525D"/>
    <w:rsid w:val="00737C7B"/>
    <w:rsid w:val="00747283"/>
    <w:rsid w:val="00747B23"/>
    <w:rsid w:val="00750DBA"/>
    <w:rsid w:val="007577C7"/>
    <w:rsid w:val="00761544"/>
    <w:rsid w:val="00763131"/>
    <w:rsid w:val="0077520D"/>
    <w:rsid w:val="007805D3"/>
    <w:rsid w:val="00784D40"/>
    <w:rsid w:val="007969C5"/>
    <w:rsid w:val="007A07CF"/>
    <w:rsid w:val="007A790B"/>
    <w:rsid w:val="007B0EC8"/>
    <w:rsid w:val="007B3A74"/>
    <w:rsid w:val="007B42A2"/>
    <w:rsid w:val="007C0DAE"/>
    <w:rsid w:val="007D1C5C"/>
    <w:rsid w:val="007D6458"/>
    <w:rsid w:val="007E636D"/>
    <w:rsid w:val="007F132C"/>
    <w:rsid w:val="007F2D62"/>
    <w:rsid w:val="007F2E6C"/>
    <w:rsid w:val="007F6D0D"/>
    <w:rsid w:val="007F79B2"/>
    <w:rsid w:val="008039B8"/>
    <w:rsid w:val="008063A5"/>
    <w:rsid w:val="00815C7F"/>
    <w:rsid w:val="008170A7"/>
    <w:rsid w:val="008311DE"/>
    <w:rsid w:val="00834428"/>
    <w:rsid w:val="00841424"/>
    <w:rsid w:val="008501A8"/>
    <w:rsid w:val="008537D1"/>
    <w:rsid w:val="00856C52"/>
    <w:rsid w:val="008603D0"/>
    <w:rsid w:val="008677BD"/>
    <w:rsid w:val="008725EA"/>
    <w:rsid w:val="0087267A"/>
    <w:rsid w:val="00876F0A"/>
    <w:rsid w:val="00881452"/>
    <w:rsid w:val="008817F0"/>
    <w:rsid w:val="00881854"/>
    <w:rsid w:val="00885503"/>
    <w:rsid w:val="00891503"/>
    <w:rsid w:val="008A1658"/>
    <w:rsid w:val="008A77FA"/>
    <w:rsid w:val="008B0E13"/>
    <w:rsid w:val="008B18EB"/>
    <w:rsid w:val="008B388A"/>
    <w:rsid w:val="008B7DB6"/>
    <w:rsid w:val="008C0ADF"/>
    <w:rsid w:val="008C5A59"/>
    <w:rsid w:val="008D0AE6"/>
    <w:rsid w:val="008D648C"/>
    <w:rsid w:val="008D6DD1"/>
    <w:rsid w:val="008D71E0"/>
    <w:rsid w:val="008E41B3"/>
    <w:rsid w:val="008E5A4F"/>
    <w:rsid w:val="008E71CE"/>
    <w:rsid w:val="008F4B0F"/>
    <w:rsid w:val="008F7E2C"/>
    <w:rsid w:val="00903163"/>
    <w:rsid w:val="00904B6D"/>
    <w:rsid w:val="00907B29"/>
    <w:rsid w:val="00911F2A"/>
    <w:rsid w:val="0091387B"/>
    <w:rsid w:val="00915BAC"/>
    <w:rsid w:val="0091787B"/>
    <w:rsid w:val="00927275"/>
    <w:rsid w:val="0093452C"/>
    <w:rsid w:val="00934A03"/>
    <w:rsid w:val="00937E2A"/>
    <w:rsid w:val="00945E53"/>
    <w:rsid w:val="00946DAD"/>
    <w:rsid w:val="0097613F"/>
    <w:rsid w:val="0098220D"/>
    <w:rsid w:val="0098552B"/>
    <w:rsid w:val="00995232"/>
    <w:rsid w:val="00997066"/>
    <w:rsid w:val="009A0643"/>
    <w:rsid w:val="009A1493"/>
    <w:rsid w:val="009A37BC"/>
    <w:rsid w:val="009A393D"/>
    <w:rsid w:val="009A5083"/>
    <w:rsid w:val="009B227C"/>
    <w:rsid w:val="009B383C"/>
    <w:rsid w:val="009C2A38"/>
    <w:rsid w:val="009C74B8"/>
    <w:rsid w:val="009E10FB"/>
    <w:rsid w:val="009E1433"/>
    <w:rsid w:val="009E7DA1"/>
    <w:rsid w:val="009F4868"/>
    <w:rsid w:val="009F71BA"/>
    <w:rsid w:val="00A16B7D"/>
    <w:rsid w:val="00A25DAD"/>
    <w:rsid w:val="00A346C0"/>
    <w:rsid w:val="00A34E9E"/>
    <w:rsid w:val="00A4147D"/>
    <w:rsid w:val="00A42447"/>
    <w:rsid w:val="00A42EBB"/>
    <w:rsid w:val="00A50C3F"/>
    <w:rsid w:val="00A53499"/>
    <w:rsid w:val="00A64493"/>
    <w:rsid w:val="00A70096"/>
    <w:rsid w:val="00A80F39"/>
    <w:rsid w:val="00A815A7"/>
    <w:rsid w:val="00A822C8"/>
    <w:rsid w:val="00A8310F"/>
    <w:rsid w:val="00A83A69"/>
    <w:rsid w:val="00A87EC0"/>
    <w:rsid w:val="00AA1012"/>
    <w:rsid w:val="00AA5B16"/>
    <w:rsid w:val="00AA79A5"/>
    <w:rsid w:val="00AB0298"/>
    <w:rsid w:val="00AB46B2"/>
    <w:rsid w:val="00AB6D23"/>
    <w:rsid w:val="00AB7203"/>
    <w:rsid w:val="00AB7941"/>
    <w:rsid w:val="00AB7A07"/>
    <w:rsid w:val="00AC060E"/>
    <w:rsid w:val="00AC24C7"/>
    <w:rsid w:val="00AC2C2F"/>
    <w:rsid w:val="00AC406A"/>
    <w:rsid w:val="00AC4FA1"/>
    <w:rsid w:val="00AD2117"/>
    <w:rsid w:val="00AE112A"/>
    <w:rsid w:val="00AE1291"/>
    <w:rsid w:val="00AE509A"/>
    <w:rsid w:val="00AF0354"/>
    <w:rsid w:val="00AF7774"/>
    <w:rsid w:val="00B03714"/>
    <w:rsid w:val="00B0504B"/>
    <w:rsid w:val="00B05F54"/>
    <w:rsid w:val="00B170BD"/>
    <w:rsid w:val="00B17D5F"/>
    <w:rsid w:val="00B23949"/>
    <w:rsid w:val="00B24CED"/>
    <w:rsid w:val="00B3085F"/>
    <w:rsid w:val="00B311FA"/>
    <w:rsid w:val="00B32E39"/>
    <w:rsid w:val="00B35731"/>
    <w:rsid w:val="00B35B61"/>
    <w:rsid w:val="00B40310"/>
    <w:rsid w:val="00B41EA7"/>
    <w:rsid w:val="00B4305B"/>
    <w:rsid w:val="00B43BD3"/>
    <w:rsid w:val="00B46254"/>
    <w:rsid w:val="00B52F4E"/>
    <w:rsid w:val="00B54A76"/>
    <w:rsid w:val="00B66655"/>
    <w:rsid w:val="00B66D83"/>
    <w:rsid w:val="00B67DC4"/>
    <w:rsid w:val="00B70668"/>
    <w:rsid w:val="00B73FFF"/>
    <w:rsid w:val="00B81EBE"/>
    <w:rsid w:val="00B8547F"/>
    <w:rsid w:val="00B87468"/>
    <w:rsid w:val="00B87763"/>
    <w:rsid w:val="00B91007"/>
    <w:rsid w:val="00B93680"/>
    <w:rsid w:val="00B9378D"/>
    <w:rsid w:val="00BA2132"/>
    <w:rsid w:val="00BA4090"/>
    <w:rsid w:val="00BA4368"/>
    <w:rsid w:val="00BA717E"/>
    <w:rsid w:val="00BB065B"/>
    <w:rsid w:val="00BB380E"/>
    <w:rsid w:val="00BB5870"/>
    <w:rsid w:val="00BC174D"/>
    <w:rsid w:val="00BC2F48"/>
    <w:rsid w:val="00BD004A"/>
    <w:rsid w:val="00BE2535"/>
    <w:rsid w:val="00BE411A"/>
    <w:rsid w:val="00BE4F9F"/>
    <w:rsid w:val="00BE7E5F"/>
    <w:rsid w:val="00BF03E9"/>
    <w:rsid w:val="00BF1D5A"/>
    <w:rsid w:val="00BF5C2C"/>
    <w:rsid w:val="00BF66FC"/>
    <w:rsid w:val="00C002C1"/>
    <w:rsid w:val="00C004F5"/>
    <w:rsid w:val="00C03FFA"/>
    <w:rsid w:val="00C048B8"/>
    <w:rsid w:val="00C136F6"/>
    <w:rsid w:val="00C24DAD"/>
    <w:rsid w:val="00C2615A"/>
    <w:rsid w:val="00C301C9"/>
    <w:rsid w:val="00C36312"/>
    <w:rsid w:val="00C3644E"/>
    <w:rsid w:val="00C367B3"/>
    <w:rsid w:val="00C36940"/>
    <w:rsid w:val="00C36A02"/>
    <w:rsid w:val="00C40748"/>
    <w:rsid w:val="00C420BC"/>
    <w:rsid w:val="00C44D27"/>
    <w:rsid w:val="00C46CA8"/>
    <w:rsid w:val="00C47755"/>
    <w:rsid w:val="00C47ACD"/>
    <w:rsid w:val="00C5678A"/>
    <w:rsid w:val="00C625AF"/>
    <w:rsid w:val="00C66A89"/>
    <w:rsid w:val="00C71A07"/>
    <w:rsid w:val="00C76EC5"/>
    <w:rsid w:val="00C77C95"/>
    <w:rsid w:val="00C92CA9"/>
    <w:rsid w:val="00C971F6"/>
    <w:rsid w:val="00C9771B"/>
    <w:rsid w:val="00C97856"/>
    <w:rsid w:val="00CA0B5E"/>
    <w:rsid w:val="00CA31E4"/>
    <w:rsid w:val="00CA374E"/>
    <w:rsid w:val="00CA3826"/>
    <w:rsid w:val="00CA3EA5"/>
    <w:rsid w:val="00CA6EBE"/>
    <w:rsid w:val="00CB4147"/>
    <w:rsid w:val="00CC3BB3"/>
    <w:rsid w:val="00CC6428"/>
    <w:rsid w:val="00CD38AA"/>
    <w:rsid w:val="00CD63F7"/>
    <w:rsid w:val="00CD671D"/>
    <w:rsid w:val="00CE08CC"/>
    <w:rsid w:val="00CE45A4"/>
    <w:rsid w:val="00CE6480"/>
    <w:rsid w:val="00CE6C48"/>
    <w:rsid w:val="00CF152E"/>
    <w:rsid w:val="00CF1E69"/>
    <w:rsid w:val="00CF23F7"/>
    <w:rsid w:val="00CF7297"/>
    <w:rsid w:val="00D0552C"/>
    <w:rsid w:val="00D10AD5"/>
    <w:rsid w:val="00D112AE"/>
    <w:rsid w:val="00D25766"/>
    <w:rsid w:val="00D36CC0"/>
    <w:rsid w:val="00D41E4D"/>
    <w:rsid w:val="00D44E2B"/>
    <w:rsid w:val="00D516CC"/>
    <w:rsid w:val="00D51931"/>
    <w:rsid w:val="00D6534E"/>
    <w:rsid w:val="00D66A4C"/>
    <w:rsid w:val="00D76D3C"/>
    <w:rsid w:val="00D83307"/>
    <w:rsid w:val="00D877D1"/>
    <w:rsid w:val="00D90C86"/>
    <w:rsid w:val="00D91BCA"/>
    <w:rsid w:val="00D91C45"/>
    <w:rsid w:val="00D95413"/>
    <w:rsid w:val="00D96900"/>
    <w:rsid w:val="00DB1CCA"/>
    <w:rsid w:val="00DB6280"/>
    <w:rsid w:val="00DB7532"/>
    <w:rsid w:val="00DC23A1"/>
    <w:rsid w:val="00DC2678"/>
    <w:rsid w:val="00DC681E"/>
    <w:rsid w:val="00DD7876"/>
    <w:rsid w:val="00DE56C0"/>
    <w:rsid w:val="00DF219F"/>
    <w:rsid w:val="00DF3F1D"/>
    <w:rsid w:val="00DF4958"/>
    <w:rsid w:val="00DF5F01"/>
    <w:rsid w:val="00DF6457"/>
    <w:rsid w:val="00DF731A"/>
    <w:rsid w:val="00E00161"/>
    <w:rsid w:val="00E0550A"/>
    <w:rsid w:val="00E06C55"/>
    <w:rsid w:val="00E117D4"/>
    <w:rsid w:val="00E1283F"/>
    <w:rsid w:val="00E23D79"/>
    <w:rsid w:val="00E2760F"/>
    <w:rsid w:val="00E30033"/>
    <w:rsid w:val="00E32532"/>
    <w:rsid w:val="00E337E4"/>
    <w:rsid w:val="00E452D3"/>
    <w:rsid w:val="00E46181"/>
    <w:rsid w:val="00E4716A"/>
    <w:rsid w:val="00E47B7B"/>
    <w:rsid w:val="00E51177"/>
    <w:rsid w:val="00E61C88"/>
    <w:rsid w:val="00E62068"/>
    <w:rsid w:val="00E63EEE"/>
    <w:rsid w:val="00E654C8"/>
    <w:rsid w:val="00E65A28"/>
    <w:rsid w:val="00E6694C"/>
    <w:rsid w:val="00E66F70"/>
    <w:rsid w:val="00E6786C"/>
    <w:rsid w:val="00E67E09"/>
    <w:rsid w:val="00E72016"/>
    <w:rsid w:val="00E730E4"/>
    <w:rsid w:val="00E73FCD"/>
    <w:rsid w:val="00E812B4"/>
    <w:rsid w:val="00E83301"/>
    <w:rsid w:val="00E839F8"/>
    <w:rsid w:val="00E841DA"/>
    <w:rsid w:val="00E9108C"/>
    <w:rsid w:val="00E919CF"/>
    <w:rsid w:val="00E9217E"/>
    <w:rsid w:val="00E97034"/>
    <w:rsid w:val="00EA04B0"/>
    <w:rsid w:val="00EA4883"/>
    <w:rsid w:val="00EA4BF2"/>
    <w:rsid w:val="00EA5C86"/>
    <w:rsid w:val="00EB1577"/>
    <w:rsid w:val="00EB4473"/>
    <w:rsid w:val="00EB46D5"/>
    <w:rsid w:val="00EB7639"/>
    <w:rsid w:val="00EC515A"/>
    <w:rsid w:val="00EC5AB2"/>
    <w:rsid w:val="00EC694C"/>
    <w:rsid w:val="00ED385A"/>
    <w:rsid w:val="00EE3385"/>
    <w:rsid w:val="00EE4907"/>
    <w:rsid w:val="00EE4B94"/>
    <w:rsid w:val="00EE5F0F"/>
    <w:rsid w:val="00EF750D"/>
    <w:rsid w:val="00F13AEA"/>
    <w:rsid w:val="00F1419C"/>
    <w:rsid w:val="00F1433C"/>
    <w:rsid w:val="00F20D59"/>
    <w:rsid w:val="00F24AD6"/>
    <w:rsid w:val="00F250FB"/>
    <w:rsid w:val="00F25BEB"/>
    <w:rsid w:val="00F26914"/>
    <w:rsid w:val="00F32092"/>
    <w:rsid w:val="00F4272B"/>
    <w:rsid w:val="00F4339B"/>
    <w:rsid w:val="00F4539A"/>
    <w:rsid w:val="00F5103A"/>
    <w:rsid w:val="00F52F1B"/>
    <w:rsid w:val="00F52F44"/>
    <w:rsid w:val="00F56193"/>
    <w:rsid w:val="00F57BEF"/>
    <w:rsid w:val="00F64D9A"/>
    <w:rsid w:val="00F667CF"/>
    <w:rsid w:val="00F7260C"/>
    <w:rsid w:val="00F74EC4"/>
    <w:rsid w:val="00F80AAD"/>
    <w:rsid w:val="00F812E2"/>
    <w:rsid w:val="00F82E0F"/>
    <w:rsid w:val="00F91836"/>
    <w:rsid w:val="00F92731"/>
    <w:rsid w:val="00F948F9"/>
    <w:rsid w:val="00FA15CF"/>
    <w:rsid w:val="00FA6848"/>
    <w:rsid w:val="00FA687A"/>
    <w:rsid w:val="00FB2B1A"/>
    <w:rsid w:val="00FC2777"/>
    <w:rsid w:val="00FC2BB7"/>
    <w:rsid w:val="00FC5205"/>
    <w:rsid w:val="00FD3959"/>
    <w:rsid w:val="00FE2535"/>
    <w:rsid w:val="00FE3AA1"/>
    <w:rsid w:val="00FE3BC2"/>
    <w:rsid w:val="00FE3EA6"/>
    <w:rsid w:val="00FE55E6"/>
    <w:rsid w:val="00FE6844"/>
    <w:rsid w:val="00FF44EA"/>
    <w:rsid w:val="00FF4AD3"/>
    <w:rsid w:val="00FF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731F"/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0"/>
    <w:next w:val="a0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1"/>
    <w:unhideWhenUsed/>
    <w:rsid w:val="00050F9B"/>
    <w:rPr>
      <w:color w:val="0000FF" w:themeColor="hyperlink"/>
      <w:u w:val="single"/>
    </w:rPr>
  </w:style>
  <w:style w:type="paragraph" w:styleId="a5">
    <w:name w:val="header"/>
    <w:basedOn w:val="a0"/>
    <w:link w:val="a6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rsid w:val="005F1EAE"/>
  </w:style>
  <w:style w:type="paragraph" w:styleId="a7">
    <w:name w:val="footer"/>
    <w:basedOn w:val="a0"/>
    <w:link w:val="a8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rsid w:val="005F1EAE"/>
  </w:style>
  <w:style w:type="paragraph" w:styleId="a9">
    <w:name w:val="List Paragraph"/>
    <w:basedOn w:val="a0"/>
    <w:uiPriority w:val="99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1"/>
    <w:rsid w:val="00FE25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uiPriority w:val="9"/>
    <w:semiHidden/>
    <w:rsid w:val="00FE25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1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footnote text"/>
    <w:basedOn w:val="a0"/>
    <w:link w:val="ad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1"/>
    <w:link w:val="ac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0"/>
      <w:szCs w:val="20"/>
    </w:rPr>
  </w:style>
  <w:style w:type="paragraph" w:styleId="ae">
    <w:name w:val="Body Text"/>
    <w:aliases w:val="бпОсновной текст"/>
    <w:basedOn w:val="a0"/>
    <w:link w:val="af"/>
    <w:rsid w:val="00FE2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бпОсновной текст Знак"/>
    <w:basedOn w:val="a1"/>
    <w:link w:val="ae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0"/>
    <w:link w:val="af1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Знак"/>
    <w:basedOn w:val="a0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3">
    <w:name w:val="page number"/>
    <w:basedOn w:val="a1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0"/>
    <w:link w:val="22"/>
    <w:rsid w:val="00FE253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Готовый"/>
    <w:basedOn w:val="a0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Signature"/>
    <w:basedOn w:val="a0"/>
    <w:link w:val="af6"/>
    <w:rsid w:val="00FE2535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Подпись Знак"/>
    <w:basedOn w:val="a1"/>
    <w:link w:val="af5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Body Text First Indent"/>
    <w:basedOn w:val="ae"/>
    <w:link w:val="af8"/>
    <w:rsid w:val="00FE2535"/>
    <w:pPr>
      <w:spacing w:after="120"/>
      <w:ind w:firstLine="210"/>
      <w:jc w:val="left"/>
    </w:pPr>
    <w:rPr>
      <w:sz w:val="24"/>
    </w:rPr>
  </w:style>
  <w:style w:type="character" w:customStyle="1" w:styleId="af8">
    <w:name w:val="Красная строка Знак"/>
    <w:basedOn w:val="af"/>
    <w:link w:val="af7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FE25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0"/>
    <w:rsid w:val="00FE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99"/>
    <w:qFormat/>
    <w:rsid w:val="00FE2535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0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a">
    <w:name w:val="FollowedHyperlink"/>
    <w:rsid w:val="00FE2535"/>
    <w:rPr>
      <w:color w:val="800080"/>
      <w:u w:val="single"/>
    </w:rPr>
  </w:style>
  <w:style w:type="paragraph" w:customStyle="1" w:styleId="afb">
    <w:name w:val="Знак Знак Знак Знак Знак Знак Знак Знак Знак Знак"/>
    <w:basedOn w:val="a0"/>
    <w:rsid w:val="00FE253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c">
    <w:name w:val="footnote reference"/>
    <w:semiHidden/>
    <w:rsid w:val="00FE2535"/>
    <w:rPr>
      <w:vertAlign w:val="superscript"/>
    </w:rPr>
  </w:style>
  <w:style w:type="table" w:styleId="afd">
    <w:name w:val="Table Grid"/>
    <w:basedOn w:val="a2"/>
    <w:rsid w:val="00FE25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">
    <w:name w:val="annotation text"/>
    <w:basedOn w:val="a0"/>
    <w:link w:val="aff0"/>
    <w:semiHidden/>
    <w:rsid w:val="00FE2535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FE253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3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3">
    <w:name w:val="Без интервала1"/>
    <w:qFormat/>
    <w:rsid w:val="00FE253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0"/>
    <w:uiPriority w:val="99"/>
    <w:qFormat/>
    <w:rsid w:val="00FE2535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3">
    <w:name w:val="caption"/>
    <w:basedOn w:val="a0"/>
    <w:next w:val="a0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4">
    <w:name w:val="Title"/>
    <w:basedOn w:val="a0"/>
    <w:link w:val="aff5"/>
    <w:qFormat/>
    <w:rsid w:val="00FE2535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1"/>
    <w:link w:val="aff4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rsid w:val="00FE2535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0"/>
    <w:link w:val="aff7"/>
    <w:rsid w:val="00FE2535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0"/>
    <w:rsid w:val="00FE253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szCs w:val="20"/>
      <w:lang w:eastAsia="ru-RU"/>
    </w:rPr>
  </w:style>
  <w:style w:type="character" w:customStyle="1" w:styleId="19">
    <w:name w:val="Обычный1 Знак"/>
    <w:link w:val="18"/>
    <w:locked/>
    <w:rsid w:val="00FE2535"/>
    <w:rPr>
      <w:rFonts w:ascii="Times New Roman" w:eastAsia="Calibri" w:hAnsi="Times New Roman" w:cs="Times New Roman"/>
      <w:szCs w:val="20"/>
      <w:lang w:eastAsia="ru-RU"/>
    </w:rPr>
  </w:style>
  <w:style w:type="paragraph" w:customStyle="1" w:styleId="text">
    <w:name w:val="text"/>
    <w:basedOn w:val="a0"/>
    <w:rsid w:val="00FE2535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9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a">
    <w:name w:val="Адресат"/>
    <w:basedOn w:val="a0"/>
    <w:rsid w:val="00FE2535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e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0"/>
    <w:next w:val="ae"/>
    <w:rsid w:val="00FE2535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0"/>
    <w:rsid w:val="00FE2535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e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5"/>
    <w:next w:val="ae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FE2535"/>
    <w:rPr>
      <w:b/>
      <w:color w:val="000080"/>
      <w:sz w:val="20"/>
    </w:rPr>
  </w:style>
  <w:style w:type="paragraph" w:customStyle="1" w:styleId="afff1">
    <w:name w:val="Таблицы (моноширинный)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basedOn w:val="afff2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нак Знак Знак Знак Знак Знак Знак Знак Знак Знак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0"/>
    <w:rsid w:val="00FE2535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a">
    <w:name w:val="Стиль1"/>
    <w:basedOn w:val="af7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basedOn w:val="BodyText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0"/>
    <w:rsid w:val="00FE2535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E2535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E2535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0"/>
    <w:rsid w:val="00FE253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a">
    <w:name w:val="No Spacing"/>
    <w:qFormat/>
    <w:rsid w:val="00FE253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0"/>
    <w:rsid w:val="00FE2535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locked/>
    <w:rsid w:val="00FE253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locked/>
    <w:rsid w:val="00FE2535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0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1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1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0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410">
    <w:name w:val="Знак Знак41"/>
    <w:rsid w:val="00512DD3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1">
    <w:name w:val="Абзац списка11"/>
    <w:basedOn w:val="a0"/>
    <w:uiPriority w:val="99"/>
    <w:qFormat/>
    <w:rsid w:val="00512DD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d">
    <w:name w:val="Знак Знак Знак Знак Знак Знак Знак Знак Знак Знак2"/>
    <w:basedOn w:val="a0"/>
    <w:rsid w:val="00512DD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512DD3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512DD3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512DD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e">
    <w:name w:val="Знак2"/>
    <w:basedOn w:val="a0"/>
    <w:rsid w:val="00512DD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0">
    <w:name w:val="Знак Знак191"/>
    <w:rsid w:val="00512DD3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512DD3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512DD3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512DD3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512DD3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512DD3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">
    <w:name w:val="Знак Знак Знак Знак Знак Знак Знак2"/>
    <w:basedOn w:val="a0"/>
    <w:rsid w:val="00512DD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e">
    <w:name w:val="Revision"/>
    <w:hidden/>
    <w:uiPriority w:val="99"/>
    <w:semiHidden/>
    <w:rsid w:val="00512D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B4B62A7280C4330FA9B2F21623EC53CFCC78800621691A34CBCFFF29l950E" TargetMode="External"/><Relationship Id="rId13" Type="http://schemas.openxmlformats.org/officeDocument/2006/relationships/footer" Target="footer2.xml"/><Relationship Id="rId18" Type="http://schemas.openxmlformats.org/officeDocument/2006/relationships/hyperlink" Target="mailto:rkc@domod.ru" TargetMode="External"/><Relationship Id="rId26" Type="http://schemas.openxmlformats.org/officeDocument/2006/relationships/hyperlink" Target="mailto:%20mfckrasnogorsk@list.ru" TargetMode="External"/><Relationship Id="rId39" Type="http://schemas.openxmlformats.org/officeDocument/2006/relationships/hyperlink" Target="http://mfc.esc-stupino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kashira.mfc@yandex.ru" TargetMode="External"/><Relationship Id="rId34" Type="http://schemas.openxmlformats.org/officeDocument/2006/relationships/hyperlink" Target="mailto:info@mfcsp.ru" TargetMode="External"/><Relationship Id="rId42" Type="http://schemas.openxmlformats.org/officeDocument/2006/relationships/hyperlink" Target="http://shaturamfc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mfc-d.ru/" TargetMode="External"/><Relationship Id="rId25" Type="http://schemas.openxmlformats.org/officeDocument/2006/relationships/hyperlink" Target="mailto:kolomna.mfc@mail.ru" TargetMode="External"/><Relationship Id="rId33" Type="http://schemas.openxmlformats.org/officeDocument/2006/relationships/hyperlink" Target="http://mfc-podolskrn.ru/" TargetMode="External"/><Relationship Id="rId38" Type="http://schemas.openxmlformats.org/officeDocument/2006/relationships/hyperlink" Target="mailto:mfc-stupino@mail.ru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s-mfc@mail.ru" TargetMode="External"/><Relationship Id="rId20" Type="http://schemas.openxmlformats.org/officeDocument/2006/relationships/hyperlink" Target="mailto:mfc-zven@yandex.ru" TargetMode="External"/><Relationship Id="rId29" Type="http://schemas.openxmlformats.org/officeDocument/2006/relationships/hyperlink" Target="http://www.mfc50.ru/" TargetMode="External"/><Relationship Id="rId41" Type="http://schemas.openxmlformats.org/officeDocument/2006/relationships/hyperlink" Target="mailto:mfc-shatura@ramble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C@mosreg.ru" TargetMode="External"/><Relationship Id="rId24" Type="http://schemas.openxmlformats.org/officeDocument/2006/relationships/hyperlink" Target="http://www.klincity.ru/mfc" TargetMode="External"/><Relationship Id="rId32" Type="http://schemas.openxmlformats.org/officeDocument/2006/relationships/hyperlink" Target="mailto:mfc.podolskrn@mail.ru" TargetMode="External"/><Relationship Id="rId37" Type="http://schemas.openxmlformats.org/officeDocument/2006/relationships/hyperlink" Target="http://serpregion.ru/content/view/12931" TargetMode="External"/><Relationship Id="rId40" Type="http://schemas.openxmlformats.org/officeDocument/2006/relationships/hyperlink" Target="mailto:mfc_himki@mail.ru" TargetMode="External"/><Relationship Id="rId45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bmfc.ru/" TargetMode="External"/><Relationship Id="rId23" Type="http://schemas.openxmlformats.org/officeDocument/2006/relationships/hyperlink" Target="mailto:mfcklin@yandex.ru" TargetMode="External"/><Relationship Id="rId28" Type="http://schemas.openxmlformats.org/officeDocument/2006/relationships/hyperlink" Target="mailto:tss@mfc50.ru" TargetMode="External"/><Relationship Id="rId36" Type="http://schemas.openxmlformats.org/officeDocument/2006/relationships/hyperlink" Target="mailto:mfc.serpregion@gmail.com" TargetMode="External"/><Relationship Id="rId10" Type="http://schemas.openxmlformats.org/officeDocument/2006/relationships/hyperlink" Target="consultantplus://offline/ref=0FB4B62A7280C4330FA9B3FC0323EC53CFCF74870125691A34CBCFFF2990BA3B913243283A278DA9lF51E" TargetMode="External"/><Relationship Id="rId19" Type="http://schemas.openxmlformats.org/officeDocument/2006/relationships/hyperlink" Target="http://ercdmd.ru/" TargetMode="External"/><Relationship Id="rId31" Type="http://schemas.openxmlformats.org/officeDocument/2006/relationships/hyperlink" Target="http://lubreg.ru/mfc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B4B62A7280C4330FA9B3FC0323EC53CFCF74870125691A34CBCFFF2990BA3B913243283A278DABlF58E" TargetMode="External"/><Relationship Id="rId14" Type="http://schemas.openxmlformats.org/officeDocument/2006/relationships/hyperlink" Target="mailto:mfc.balashiha@mail.ru" TargetMode="External"/><Relationship Id="rId22" Type="http://schemas.openxmlformats.org/officeDocument/2006/relationships/hyperlink" Target="http://www.kashira.org/" TargetMode="External"/><Relationship Id="rId27" Type="http://schemas.openxmlformats.org/officeDocument/2006/relationships/hyperlink" Target="mailto:mfc.vidnoe@yandex.ru" TargetMode="External"/><Relationship Id="rId30" Type="http://schemas.openxmlformats.org/officeDocument/2006/relationships/hyperlink" Target="mailto:lub-mfc@mail.ru" TargetMode="External"/><Relationship Id="rId35" Type="http://schemas.openxmlformats.org/officeDocument/2006/relationships/hyperlink" Target="http://mfcsp.ru/" TargetMode="External"/><Relationship Id="rId43" Type="http://schemas.openxmlformats.org/officeDocument/2006/relationships/footer" Target="footer3.xml"/><Relationship Id="rId48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3A28-1403-48AA-96FF-889C2CFB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16028</Words>
  <Characters>91365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 Денис Геннадьевич</dc:creator>
  <cp:lastModifiedBy>Пользователь</cp:lastModifiedBy>
  <cp:revision>2</cp:revision>
  <cp:lastPrinted>2015-05-19T12:23:00Z</cp:lastPrinted>
  <dcterms:created xsi:type="dcterms:W3CDTF">2015-06-03T13:47:00Z</dcterms:created>
  <dcterms:modified xsi:type="dcterms:W3CDTF">2015-06-03T13:47:00Z</dcterms:modified>
</cp:coreProperties>
</file>